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A3DF" w14:textId="77777777" w:rsidR="003F0E63" w:rsidRPr="00B77C75" w:rsidRDefault="00782EF4" w:rsidP="00A6008D">
      <w:pPr>
        <w:spacing w:line="360" w:lineRule="auto"/>
        <w:jc w:val="center"/>
        <w:rPr>
          <w:rFonts w:ascii="Arial" w:hAnsi="Arial" w:cs="Arial"/>
          <w:b/>
        </w:rPr>
      </w:pPr>
      <w:r w:rsidRPr="00B77C75">
        <w:rPr>
          <w:rFonts w:ascii="Arial" w:hAnsi="Arial" w:cs="Arial"/>
          <w:b/>
        </w:rPr>
        <w:t>WARUNKI</w:t>
      </w:r>
      <w:r w:rsidR="002719BF" w:rsidRPr="00B77C75">
        <w:rPr>
          <w:rFonts w:ascii="Arial" w:hAnsi="Arial" w:cs="Arial"/>
          <w:b/>
        </w:rPr>
        <w:t xml:space="preserve"> DOSTĘPU</w:t>
      </w:r>
    </w:p>
    <w:p w14:paraId="5024587C" w14:textId="412028E0" w:rsidR="00782EF4" w:rsidRPr="00B77C75" w:rsidRDefault="00880EE4" w:rsidP="00A6008D">
      <w:pPr>
        <w:spacing w:line="360" w:lineRule="auto"/>
        <w:jc w:val="both"/>
        <w:rPr>
          <w:rFonts w:ascii="Arial" w:hAnsi="Arial" w:cs="Arial"/>
          <w:b/>
        </w:rPr>
      </w:pPr>
      <w:r w:rsidRPr="00B77C75">
        <w:rPr>
          <w:rFonts w:ascii="Arial" w:hAnsi="Arial" w:cs="Arial"/>
          <w:b/>
        </w:rPr>
        <w:t xml:space="preserve">o którym mowa w art. </w:t>
      </w:r>
      <w:r w:rsidR="002719BF" w:rsidRPr="00B77C75">
        <w:rPr>
          <w:rFonts w:ascii="Arial" w:hAnsi="Arial" w:cs="Arial"/>
          <w:b/>
        </w:rPr>
        <w:t>30 ust. 1 i 3 ustawy z dnia 7</w:t>
      </w:r>
      <w:r w:rsidRPr="00B77C75">
        <w:rPr>
          <w:rFonts w:ascii="Arial" w:hAnsi="Arial" w:cs="Arial"/>
          <w:b/>
        </w:rPr>
        <w:t xml:space="preserve"> maja 2010 r</w:t>
      </w:r>
      <w:r w:rsidR="002719BF" w:rsidRPr="00B77C75">
        <w:rPr>
          <w:rFonts w:ascii="Arial" w:hAnsi="Arial" w:cs="Arial"/>
          <w:b/>
        </w:rPr>
        <w:t xml:space="preserve">. o wspieraniu rozwoju usług i sieci telekomunikacyjnych </w:t>
      </w:r>
      <w:r w:rsidRPr="00B77C75">
        <w:rPr>
          <w:rFonts w:ascii="Arial" w:hAnsi="Arial" w:cs="Arial"/>
          <w:b/>
        </w:rPr>
        <w:t>(</w:t>
      </w:r>
      <w:proofErr w:type="spellStart"/>
      <w:r w:rsidR="003B448C">
        <w:rPr>
          <w:rFonts w:ascii="Arial" w:hAnsi="Arial" w:cs="Arial"/>
          <w:b/>
        </w:rPr>
        <w:t>t.j</w:t>
      </w:r>
      <w:proofErr w:type="spellEnd"/>
      <w:r w:rsidR="003B448C">
        <w:rPr>
          <w:rFonts w:ascii="Arial" w:hAnsi="Arial" w:cs="Arial"/>
          <w:b/>
        </w:rPr>
        <w:t xml:space="preserve">. </w:t>
      </w:r>
      <w:r w:rsidRPr="00B77C75">
        <w:rPr>
          <w:rFonts w:ascii="Arial" w:hAnsi="Arial" w:cs="Arial"/>
          <w:b/>
        </w:rPr>
        <w:t>Dz. U.</w:t>
      </w:r>
      <w:r w:rsidR="002719BF" w:rsidRPr="00B77C75">
        <w:rPr>
          <w:rFonts w:ascii="Arial" w:hAnsi="Arial" w:cs="Arial"/>
          <w:b/>
        </w:rPr>
        <w:t xml:space="preserve"> z</w:t>
      </w:r>
      <w:r w:rsidRPr="00B77C75">
        <w:rPr>
          <w:rFonts w:ascii="Arial" w:hAnsi="Arial" w:cs="Arial"/>
          <w:b/>
        </w:rPr>
        <w:t xml:space="preserve"> 20</w:t>
      </w:r>
      <w:r w:rsidR="00862542">
        <w:rPr>
          <w:rFonts w:ascii="Arial" w:hAnsi="Arial" w:cs="Arial"/>
          <w:b/>
        </w:rPr>
        <w:t>25</w:t>
      </w:r>
      <w:r w:rsidR="001E1D4D" w:rsidRPr="00B77C75">
        <w:rPr>
          <w:rFonts w:ascii="Arial" w:hAnsi="Arial" w:cs="Arial"/>
          <w:b/>
        </w:rPr>
        <w:t xml:space="preserve"> r.</w:t>
      </w:r>
      <w:r w:rsidRPr="00B77C75">
        <w:rPr>
          <w:rFonts w:ascii="Arial" w:hAnsi="Arial" w:cs="Arial"/>
          <w:b/>
        </w:rPr>
        <w:t xml:space="preserve"> poz. </w:t>
      </w:r>
      <w:r w:rsidR="00862542">
        <w:rPr>
          <w:rFonts w:ascii="Arial" w:hAnsi="Arial" w:cs="Arial"/>
          <w:b/>
        </w:rPr>
        <w:t>311</w:t>
      </w:r>
      <w:r w:rsidR="00C97221">
        <w:rPr>
          <w:rFonts w:ascii="Arial" w:hAnsi="Arial" w:cs="Arial"/>
          <w:b/>
        </w:rPr>
        <w:t xml:space="preserve">, dalej: </w:t>
      </w:r>
      <w:proofErr w:type="spellStart"/>
      <w:r w:rsidR="00C97221">
        <w:rPr>
          <w:rFonts w:ascii="Arial" w:hAnsi="Arial" w:cs="Arial"/>
          <w:b/>
        </w:rPr>
        <w:t>Megaustawa</w:t>
      </w:r>
      <w:proofErr w:type="spellEnd"/>
      <w:r w:rsidRPr="00B77C75">
        <w:rPr>
          <w:rFonts w:ascii="Arial" w:hAnsi="Arial" w:cs="Arial"/>
          <w:b/>
        </w:rPr>
        <w:t>) oraz umieszczania na nieruchomości obiektów i urządzeń, o których mowa w art. 33 ust. 1 tej ustawy</w:t>
      </w:r>
      <w:r w:rsidR="001E1D4D" w:rsidRPr="00B77C75">
        <w:rPr>
          <w:rFonts w:ascii="Arial" w:hAnsi="Arial" w:cs="Arial"/>
          <w:b/>
        </w:rPr>
        <w:t xml:space="preserve"> – określone przez </w:t>
      </w:r>
      <w:r w:rsidR="001E1D4D" w:rsidRPr="00C3043F">
        <w:rPr>
          <w:rFonts w:ascii="Arial" w:hAnsi="Arial" w:cs="Arial"/>
          <w:b/>
        </w:rPr>
        <w:t xml:space="preserve">Nadleśniczego Nadleśnictwa </w:t>
      </w:r>
      <w:r w:rsidR="00C202DE">
        <w:rPr>
          <w:rFonts w:ascii="Arial" w:hAnsi="Arial" w:cs="Arial"/>
          <w:b/>
        </w:rPr>
        <w:t>Goleniów</w:t>
      </w:r>
    </w:p>
    <w:p w14:paraId="1D6368E9" w14:textId="77777777" w:rsidR="001E1D4D" w:rsidRPr="00B77C75" w:rsidRDefault="001E1D4D" w:rsidP="00A6008D">
      <w:pPr>
        <w:spacing w:line="360" w:lineRule="auto"/>
        <w:jc w:val="center"/>
        <w:rPr>
          <w:rFonts w:ascii="Arial" w:hAnsi="Arial" w:cs="Arial"/>
        </w:rPr>
      </w:pPr>
    </w:p>
    <w:p w14:paraId="09BC80A6" w14:textId="03303DF1" w:rsidR="001E1D4D" w:rsidRPr="00B77C75" w:rsidRDefault="001E1D4D" w:rsidP="00862542">
      <w:pPr>
        <w:spacing w:line="360" w:lineRule="auto"/>
        <w:ind w:firstLine="709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Na podstawie art. 39b ust. 1 ustawy z dnia 28 września 1991 r. o lasach (</w:t>
      </w:r>
      <w:r w:rsidR="00862542" w:rsidRPr="00F353A5">
        <w:rPr>
          <w:rFonts w:ascii="Arial" w:hAnsi="Arial" w:cs="Arial"/>
        </w:rPr>
        <w:t>Dz. U.</w:t>
      </w:r>
      <w:r w:rsidR="00862542">
        <w:rPr>
          <w:rFonts w:ascii="Arial" w:hAnsi="Arial" w:cs="Arial"/>
        </w:rPr>
        <w:br/>
      </w:r>
      <w:r w:rsidR="00862542" w:rsidRPr="00F353A5">
        <w:rPr>
          <w:rFonts w:ascii="Arial" w:hAnsi="Arial" w:cs="Arial"/>
        </w:rPr>
        <w:t xml:space="preserve">z </w:t>
      </w:r>
      <w:r w:rsidR="00862542">
        <w:rPr>
          <w:rFonts w:ascii="Arial" w:hAnsi="Arial" w:cs="Arial"/>
        </w:rPr>
        <w:t>2025</w:t>
      </w:r>
      <w:r w:rsidR="00862542" w:rsidRPr="00F353A5">
        <w:rPr>
          <w:rFonts w:ascii="Arial" w:hAnsi="Arial" w:cs="Arial"/>
        </w:rPr>
        <w:t xml:space="preserve"> r. poz. </w:t>
      </w:r>
      <w:r w:rsidR="00C51983">
        <w:rPr>
          <w:rFonts w:ascii="Arial" w:hAnsi="Arial" w:cs="Arial"/>
        </w:rPr>
        <w:t>567</w:t>
      </w:r>
      <w:r w:rsidR="00862542">
        <w:rPr>
          <w:rFonts w:ascii="Arial" w:hAnsi="Arial" w:cs="Arial"/>
        </w:rPr>
        <w:t xml:space="preserve"> z </w:t>
      </w:r>
      <w:r w:rsidR="00C202DE">
        <w:rPr>
          <w:rFonts w:ascii="Arial" w:hAnsi="Arial" w:cs="Arial"/>
        </w:rPr>
        <w:t xml:space="preserve">późn. </w:t>
      </w:r>
      <w:r w:rsidR="00862542">
        <w:rPr>
          <w:rFonts w:ascii="Arial" w:hAnsi="Arial" w:cs="Arial"/>
        </w:rPr>
        <w:t>zm.</w:t>
      </w:r>
      <w:r w:rsidRPr="00B77C75">
        <w:rPr>
          <w:rFonts w:ascii="Arial" w:hAnsi="Arial" w:cs="Arial"/>
        </w:rPr>
        <w:t xml:space="preserve">) </w:t>
      </w:r>
      <w:r w:rsidRPr="00C3043F">
        <w:rPr>
          <w:rFonts w:ascii="Arial" w:hAnsi="Arial" w:cs="Arial"/>
        </w:rPr>
        <w:t xml:space="preserve">Nadleśniczy Nadleśnictwa </w:t>
      </w:r>
      <w:r w:rsidR="00C202DE" w:rsidRPr="00C202DE">
        <w:rPr>
          <w:rFonts w:ascii="Arial" w:hAnsi="Arial" w:cs="Arial"/>
        </w:rPr>
        <w:t>Goleniów</w:t>
      </w:r>
      <w:r w:rsidRPr="00C202DE">
        <w:rPr>
          <w:rFonts w:ascii="Arial" w:hAnsi="Arial" w:cs="Arial"/>
        </w:rPr>
        <w:t>,</w:t>
      </w:r>
      <w:r w:rsidRPr="00B77C75">
        <w:rPr>
          <w:rFonts w:ascii="Arial" w:hAnsi="Arial" w:cs="Arial"/>
        </w:rPr>
        <w:t xml:space="preserve"> zwanego dalej „nadleśnictwem”, określa warunki dostępu, o którym mowa w art. 30 ust. 1 i 3 ustawy z dnia 7 maja 2010 r. o wspieraniu rozwoju usług i sieci telekomunikacyjnych oraz umieszczania na nieruchomości obiektów i urządzeń, o których mowa w art. 33 ust. 1 tej ustawy, w następującym brzmieniu:</w:t>
      </w:r>
    </w:p>
    <w:p w14:paraId="1FA01728" w14:textId="77777777" w:rsidR="001E1D4D" w:rsidRPr="00B77C75" w:rsidRDefault="001E1D4D" w:rsidP="001E1D4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5BA50B82" w14:textId="77777777" w:rsidR="002719BF" w:rsidRPr="00B77C75" w:rsidRDefault="002719BF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>§ 1</w:t>
      </w:r>
    </w:p>
    <w:p w14:paraId="4603F7A1" w14:textId="7DF1059F" w:rsidR="003F6173" w:rsidRPr="00862542" w:rsidRDefault="003F6173" w:rsidP="00862542">
      <w:pPr>
        <w:pStyle w:val="Akapitzlist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 xml:space="preserve">Dostęp, o którym mowa w art. 30 ust. 1 i 3 ustawy z dnia 7 maja 2010 r. o wspieraniu rozwoju usług i sieci telekomunikacyjnych w odniesieniu do nieruchomości będących własnością Skarbu Państwa w zarządzie </w:t>
      </w:r>
      <w:r w:rsidR="00782EF4" w:rsidRPr="00862542">
        <w:rPr>
          <w:rFonts w:ascii="Arial" w:hAnsi="Arial" w:cs="Arial"/>
        </w:rPr>
        <w:t xml:space="preserve">Państwowego Gospodarstwa Leśnego Lasy Państwowe Nadleśnictwa </w:t>
      </w:r>
      <w:r w:rsidR="00C202DE">
        <w:rPr>
          <w:rFonts w:ascii="Arial" w:hAnsi="Arial" w:cs="Arial"/>
        </w:rPr>
        <w:t>Goleniów,</w:t>
      </w:r>
      <w:r w:rsidR="00782EF4" w:rsidRPr="00862542">
        <w:rPr>
          <w:rFonts w:ascii="Arial" w:hAnsi="Arial" w:cs="Arial"/>
        </w:rPr>
        <w:t xml:space="preserve"> będzie </w:t>
      </w:r>
      <w:r w:rsidRPr="00862542">
        <w:rPr>
          <w:rFonts w:ascii="Arial" w:hAnsi="Arial" w:cs="Arial"/>
        </w:rPr>
        <w:t xml:space="preserve">zapewniony </w:t>
      </w:r>
      <w:r w:rsidR="00782EF4" w:rsidRPr="00862542">
        <w:rPr>
          <w:rFonts w:ascii="Arial" w:hAnsi="Arial" w:cs="Arial"/>
        </w:rPr>
        <w:t xml:space="preserve">przedsiębiorcy telekomunikacyjnemu, który uzyskał wpis </w:t>
      </w:r>
      <w:r w:rsidR="00FD19F4" w:rsidRPr="00862542">
        <w:rPr>
          <w:rFonts w:ascii="Arial" w:hAnsi="Arial" w:cs="Arial"/>
        </w:rPr>
        <w:t>do</w:t>
      </w:r>
      <w:r w:rsidRPr="00862542">
        <w:rPr>
          <w:rFonts w:ascii="Arial" w:hAnsi="Arial" w:cs="Arial"/>
        </w:rPr>
        <w:t xml:space="preserve"> </w:t>
      </w:r>
      <w:r w:rsidR="00FD19F4" w:rsidRPr="00862542">
        <w:rPr>
          <w:rFonts w:ascii="Arial" w:hAnsi="Arial" w:cs="Arial"/>
        </w:rPr>
        <w:t>rejestru</w:t>
      </w:r>
      <w:r w:rsidR="00782EF4" w:rsidRPr="00862542">
        <w:rPr>
          <w:rFonts w:ascii="Arial" w:hAnsi="Arial" w:cs="Arial"/>
        </w:rPr>
        <w:t xml:space="preserve"> prze</w:t>
      </w:r>
      <w:r w:rsidR="00D26790" w:rsidRPr="00862542">
        <w:rPr>
          <w:rFonts w:ascii="Arial" w:hAnsi="Arial" w:cs="Arial"/>
        </w:rPr>
        <w:t>dsiębiorców telekomunikacyjnych, przy spełnieniu następujących warunków:</w:t>
      </w:r>
    </w:p>
    <w:p w14:paraId="213FC896" w14:textId="267D48FE" w:rsidR="00274E86" w:rsidRPr="00862542" w:rsidRDefault="00D26790" w:rsidP="00862542">
      <w:pPr>
        <w:pStyle w:val="Akapitzlist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 xml:space="preserve">przedsiębiorca telekomunikacyjny </w:t>
      </w:r>
      <w:r w:rsidR="00726C80" w:rsidRPr="00862542">
        <w:rPr>
          <w:rFonts w:ascii="Arial" w:hAnsi="Arial" w:cs="Arial"/>
        </w:rPr>
        <w:t>złoży wniosek o udostępnienie nieruchomości</w:t>
      </w:r>
      <w:r w:rsidRPr="00862542">
        <w:rPr>
          <w:rFonts w:ascii="Arial" w:hAnsi="Arial" w:cs="Arial"/>
        </w:rPr>
        <w:t xml:space="preserve"> </w:t>
      </w:r>
      <w:r w:rsidR="00274E86" w:rsidRPr="00862542">
        <w:rPr>
          <w:rFonts w:ascii="Arial" w:hAnsi="Arial" w:cs="Arial"/>
        </w:rPr>
        <w:t xml:space="preserve">dla zamierzeń wymienionych </w:t>
      </w:r>
      <w:r w:rsidRPr="00862542">
        <w:rPr>
          <w:rFonts w:ascii="Arial" w:hAnsi="Arial" w:cs="Arial"/>
        </w:rPr>
        <w:t>w powołanych wyżej przepisach zawierający co najmniej:</w:t>
      </w:r>
    </w:p>
    <w:p w14:paraId="26FEE7F4" w14:textId="2C61A05C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a) </w:t>
      </w:r>
      <w:r w:rsidR="00862542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projekt </w:t>
      </w:r>
      <w:r w:rsidR="006E7F4E" w:rsidRPr="00B77C75">
        <w:rPr>
          <w:rFonts w:ascii="Arial" w:hAnsi="Arial" w:cs="Arial"/>
        </w:rPr>
        <w:t>techniczny</w:t>
      </w:r>
      <w:r w:rsidR="00782EF4" w:rsidRPr="00B77C75">
        <w:rPr>
          <w:rFonts w:ascii="Arial" w:hAnsi="Arial" w:cs="Arial"/>
        </w:rPr>
        <w:t>,</w:t>
      </w:r>
    </w:p>
    <w:p w14:paraId="1C153DBB" w14:textId="77777777" w:rsidR="00D26790" w:rsidRPr="00B77C75" w:rsidRDefault="00D26790" w:rsidP="00A6008D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b) </w:t>
      </w:r>
      <w:r w:rsidR="00782EF4" w:rsidRPr="00B77C75">
        <w:rPr>
          <w:rFonts w:ascii="Arial" w:hAnsi="Arial" w:cs="Arial"/>
        </w:rPr>
        <w:t>mapę o cechach mapy ewidencyjnej z wyraźnie zaznaczonymi granicami działek oraz przebiegiem</w:t>
      </w:r>
      <w:r w:rsidR="00582272" w:rsidRPr="00B77C75">
        <w:rPr>
          <w:rFonts w:ascii="Arial" w:hAnsi="Arial" w:cs="Arial"/>
        </w:rPr>
        <w:t xml:space="preserve"> inwestycji</w:t>
      </w:r>
      <w:r w:rsidR="00782EF4" w:rsidRPr="00B77C75">
        <w:rPr>
          <w:rFonts w:ascii="Arial" w:hAnsi="Arial" w:cs="Arial"/>
        </w:rPr>
        <w:t>,</w:t>
      </w:r>
    </w:p>
    <w:p w14:paraId="75EDEA59" w14:textId="77777777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c) </w:t>
      </w:r>
      <w:r w:rsidR="00782EF4" w:rsidRPr="00B77C75">
        <w:rPr>
          <w:rFonts w:ascii="Arial" w:hAnsi="Arial" w:cs="Arial"/>
        </w:rPr>
        <w:t xml:space="preserve">opis </w:t>
      </w:r>
      <w:r w:rsidRPr="00B77C75">
        <w:rPr>
          <w:rFonts w:ascii="Arial" w:hAnsi="Arial" w:cs="Arial"/>
        </w:rPr>
        <w:t>stosowanych</w:t>
      </w:r>
      <w:r w:rsidR="00782EF4" w:rsidRPr="00B77C75">
        <w:rPr>
          <w:rFonts w:ascii="Arial" w:hAnsi="Arial" w:cs="Arial"/>
        </w:rPr>
        <w:t xml:space="preserve"> technologii</w:t>
      </w:r>
      <w:r w:rsidR="00582272" w:rsidRPr="00B77C75">
        <w:rPr>
          <w:rFonts w:ascii="Arial" w:hAnsi="Arial" w:cs="Arial"/>
        </w:rPr>
        <w:t>,</w:t>
      </w:r>
    </w:p>
    <w:p w14:paraId="43445A1C" w14:textId="77777777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d)</w:t>
      </w:r>
      <w:r w:rsidR="00782EF4" w:rsidRPr="00B77C75">
        <w:rPr>
          <w:rFonts w:ascii="Arial" w:hAnsi="Arial" w:cs="Arial"/>
        </w:rPr>
        <w:t xml:space="preserve"> planowany termin rozpoczęcia i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zakończenia </w:t>
      </w:r>
      <w:r w:rsidR="00582272" w:rsidRPr="00B77C75">
        <w:rPr>
          <w:rFonts w:ascii="Arial" w:hAnsi="Arial" w:cs="Arial"/>
        </w:rPr>
        <w:t>prac</w:t>
      </w:r>
      <w:r w:rsidRPr="00B77C75">
        <w:rPr>
          <w:rFonts w:ascii="Arial" w:hAnsi="Arial" w:cs="Arial"/>
        </w:rPr>
        <w:t>,</w:t>
      </w:r>
    </w:p>
    <w:p w14:paraId="3041AEBA" w14:textId="77777777" w:rsidR="00D26790" w:rsidRPr="00B77C75" w:rsidRDefault="00D26790" w:rsidP="00A6008D">
      <w:pPr>
        <w:spacing w:line="360" w:lineRule="auto"/>
        <w:ind w:left="993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e) </w:t>
      </w:r>
      <w:r w:rsidR="00582272" w:rsidRPr="00B77C75">
        <w:rPr>
          <w:rFonts w:ascii="Arial" w:hAnsi="Arial" w:cs="Arial"/>
        </w:rPr>
        <w:t xml:space="preserve">dokument </w:t>
      </w:r>
      <w:r w:rsidR="00782EF4" w:rsidRPr="00B77C75">
        <w:rPr>
          <w:rFonts w:ascii="Arial" w:hAnsi="Arial" w:cs="Arial"/>
        </w:rPr>
        <w:t>potwierdzający</w:t>
      </w:r>
      <w:r w:rsidR="006E7F4E" w:rsidRPr="00B77C75">
        <w:rPr>
          <w:rFonts w:ascii="Arial" w:hAnsi="Arial" w:cs="Arial"/>
        </w:rPr>
        <w:t xml:space="preserve">, że </w:t>
      </w:r>
      <w:r w:rsidR="00782EF4" w:rsidRPr="00B77C75">
        <w:rPr>
          <w:rFonts w:ascii="Arial" w:hAnsi="Arial" w:cs="Arial"/>
        </w:rPr>
        <w:t>wni</w:t>
      </w:r>
      <w:r w:rsidR="003F0E63" w:rsidRPr="00B77C75">
        <w:rPr>
          <w:rFonts w:ascii="Arial" w:hAnsi="Arial" w:cs="Arial"/>
        </w:rPr>
        <w:t>oskodawca</w:t>
      </w:r>
      <w:r w:rsidRPr="00B77C75">
        <w:rPr>
          <w:rFonts w:ascii="Arial" w:hAnsi="Arial" w:cs="Arial"/>
        </w:rPr>
        <w:t xml:space="preserve"> jest wpisany do rejestru </w:t>
      </w:r>
      <w:r w:rsidR="00782EF4" w:rsidRPr="00B77C75">
        <w:rPr>
          <w:rFonts w:ascii="Arial" w:hAnsi="Arial" w:cs="Arial"/>
        </w:rPr>
        <w:t>przedsiębiorców telekomunikacyjnych,</w:t>
      </w:r>
    </w:p>
    <w:p w14:paraId="62D8E524" w14:textId="77777777" w:rsidR="00D26790" w:rsidRPr="00B77C75" w:rsidRDefault="00D26790" w:rsidP="00A6008D">
      <w:pPr>
        <w:spacing w:line="360" w:lineRule="auto"/>
        <w:ind w:left="993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f) </w:t>
      </w:r>
      <w:r w:rsidR="00782EF4" w:rsidRPr="00B77C75">
        <w:rPr>
          <w:rFonts w:ascii="Arial" w:hAnsi="Arial" w:cs="Arial"/>
        </w:rPr>
        <w:t xml:space="preserve">dane osoby upoważnionej do utrzymania kontaktu z </w:t>
      </w:r>
      <w:r w:rsidRPr="00B77C75">
        <w:rPr>
          <w:rFonts w:ascii="Arial" w:hAnsi="Arial" w:cs="Arial"/>
        </w:rPr>
        <w:t>nadleśnictwem i</w:t>
      </w:r>
      <w:r w:rsidR="00E30B14" w:rsidRPr="00B77C75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>upoważnionej</w:t>
      </w:r>
      <w:r w:rsidR="00782EF4" w:rsidRPr="00B77C75">
        <w:rPr>
          <w:rFonts w:ascii="Arial" w:hAnsi="Arial" w:cs="Arial"/>
        </w:rPr>
        <w:t xml:space="preserve"> do podpisywani</w:t>
      </w:r>
      <w:r w:rsidRPr="00B77C75">
        <w:rPr>
          <w:rFonts w:ascii="Arial" w:hAnsi="Arial" w:cs="Arial"/>
        </w:rPr>
        <w:t>a protokołu zdawczo-odbiorczego;</w:t>
      </w:r>
    </w:p>
    <w:p w14:paraId="35DB9289" w14:textId="16D154E1" w:rsidR="00E30B14" w:rsidRPr="00862542" w:rsidRDefault="00D26790" w:rsidP="00862542">
      <w:pPr>
        <w:pStyle w:val="Akapitzlist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>n</w:t>
      </w:r>
      <w:r w:rsidR="00782EF4" w:rsidRPr="00862542">
        <w:rPr>
          <w:rFonts w:ascii="Arial" w:hAnsi="Arial" w:cs="Arial"/>
        </w:rPr>
        <w:t>adleśnictwo uzgodni projekt</w:t>
      </w:r>
      <w:r w:rsidR="00E30B14" w:rsidRPr="00862542">
        <w:rPr>
          <w:rFonts w:ascii="Arial" w:hAnsi="Arial" w:cs="Arial"/>
        </w:rPr>
        <w:t xml:space="preserve"> techniczny</w:t>
      </w:r>
      <w:r w:rsidR="00782EF4" w:rsidRPr="00862542">
        <w:rPr>
          <w:rFonts w:ascii="Arial" w:hAnsi="Arial" w:cs="Arial"/>
        </w:rPr>
        <w:t>, jeżeli nie zostaną wniesione do niego uwagi</w:t>
      </w:r>
      <w:r w:rsidRPr="00862542">
        <w:rPr>
          <w:rFonts w:ascii="Arial" w:hAnsi="Arial" w:cs="Arial"/>
        </w:rPr>
        <w:t xml:space="preserve"> </w:t>
      </w:r>
      <w:r w:rsidR="00782EF4" w:rsidRPr="00862542">
        <w:rPr>
          <w:rFonts w:ascii="Arial" w:hAnsi="Arial" w:cs="Arial"/>
        </w:rPr>
        <w:t>wymagające wyjaśnienia</w:t>
      </w:r>
      <w:r w:rsidR="00E30B14" w:rsidRPr="00862542">
        <w:rPr>
          <w:rFonts w:ascii="Arial" w:hAnsi="Arial" w:cs="Arial"/>
        </w:rPr>
        <w:t xml:space="preserve"> –</w:t>
      </w:r>
      <w:r w:rsidR="00782EF4" w:rsidRPr="00862542">
        <w:rPr>
          <w:rFonts w:ascii="Arial" w:hAnsi="Arial" w:cs="Arial"/>
        </w:rPr>
        <w:t xml:space="preserve"> w terminie </w:t>
      </w:r>
      <w:r w:rsidR="006E7F4E" w:rsidRPr="00862542">
        <w:rPr>
          <w:rFonts w:ascii="Arial" w:hAnsi="Arial" w:cs="Arial"/>
        </w:rPr>
        <w:t>14 dni</w:t>
      </w:r>
      <w:r w:rsidR="00582272" w:rsidRPr="00862542">
        <w:rPr>
          <w:rFonts w:ascii="Arial" w:hAnsi="Arial" w:cs="Arial"/>
        </w:rPr>
        <w:t xml:space="preserve"> </w:t>
      </w:r>
      <w:r w:rsidRPr="00862542">
        <w:rPr>
          <w:rFonts w:ascii="Arial" w:hAnsi="Arial" w:cs="Arial"/>
        </w:rPr>
        <w:t>od dnia jego otrzymania;</w:t>
      </w:r>
      <w:r w:rsidR="00782EF4" w:rsidRPr="00862542">
        <w:rPr>
          <w:rFonts w:ascii="Arial" w:hAnsi="Arial" w:cs="Arial"/>
        </w:rPr>
        <w:t xml:space="preserve"> </w:t>
      </w:r>
      <w:r w:rsidRPr="00862542">
        <w:rPr>
          <w:rFonts w:ascii="Arial" w:hAnsi="Arial" w:cs="Arial"/>
        </w:rPr>
        <w:t>w</w:t>
      </w:r>
      <w:r w:rsidR="00E30B14" w:rsidRPr="00862542">
        <w:rPr>
          <w:rFonts w:ascii="Arial" w:hAnsi="Arial" w:cs="Arial"/>
        </w:rPr>
        <w:t> </w:t>
      </w:r>
      <w:r w:rsidR="00782EF4" w:rsidRPr="00862542">
        <w:rPr>
          <w:rFonts w:ascii="Arial" w:hAnsi="Arial" w:cs="Arial"/>
        </w:rPr>
        <w:t>przypadkach wymagających do</w:t>
      </w:r>
      <w:r w:rsidRPr="00862542">
        <w:rPr>
          <w:rFonts w:ascii="Arial" w:hAnsi="Arial" w:cs="Arial"/>
        </w:rPr>
        <w:t xml:space="preserve">datkowych wyjaśnień, </w:t>
      </w:r>
      <w:r w:rsidR="00E30B14" w:rsidRPr="00862542">
        <w:rPr>
          <w:rFonts w:ascii="Arial" w:hAnsi="Arial" w:cs="Arial"/>
        </w:rPr>
        <w:t>dokumentów</w:t>
      </w:r>
      <w:r w:rsidR="00782EF4" w:rsidRPr="00862542">
        <w:rPr>
          <w:rFonts w:ascii="Arial" w:hAnsi="Arial" w:cs="Arial"/>
        </w:rPr>
        <w:t xml:space="preserve"> </w:t>
      </w:r>
      <w:r w:rsidRPr="00862542">
        <w:rPr>
          <w:rFonts w:ascii="Arial" w:hAnsi="Arial" w:cs="Arial"/>
        </w:rPr>
        <w:t>itp.</w:t>
      </w:r>
      <w:r w:rsidR="00E30B14" w:rsidRPr="00862542">
        <w:rPr>
          <w:rFonts w:ascii="Arial" w:hAnsi="Arial" w:cs="Arial"/>
        </w:rPr>
        <w:t xml:space="preserve"> </w:t>
      </w:r>
      <w:r w:rsidR="00E30B14" w:rsidRPr="00862542">
        <w:rPr>
          <w:rFonts w:ascii="Arial" w:hAnsi="Arial" w:cs="Arial"/>
        </w:rPr>
        <w:lastRenderedPageBreak/>
        <w:t>wskazany termin może zostać odpowiednio wydłużony;</w:t>
      </w:r>
    </w:p>
    <w:p w14:paraId="4391604B" w14:textId="3785AC9B" w:rsidR="00D94DDB" w:rsidRPr="00862542" w:rsidRDefault="00D13F94" w:rsidP="00862542">
      <w:pPr>
        <w:pStyle w:val="Akapitzlist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>p</w:t>
      </w:r>
      <w:r w:rsidR="00782EF4" w:rsidRPr="00862542">
        <w:rPr>
          <w:rFonts w:ascii="Arial" w:hAnsi="Arial" w:cs="Arial"/>
        </w:rPr>
        <w:t>rzed rozpoczęciem prac, o których mowa w projekcie technicznym</w:t>
      </w:r>
      <w:r w:rsidRPr="00862542">
        <w:rPr>
          <w:rFonts w:ascii="Arial" w:hAnsi="Arial" w:cs="Arial"/>
        </w:rPr>
        <w:t xml:space="preserve"> przedsiębiorca telekomunikacyjny zawrze z nadleśnictwem</w:t>
      </w:r>
      <w:r w:rsidR="00782EF4" w:rsidRPr="00862542">
        <w:rPr>
          <w:rFonts w:ascii="Arial" w:hAnsi="Arial" w:cs="Arial"/>
        </w:rPr>
        <w:t xml:space="preserve"> umowę </w:t>
      </w:r>
      <w:r w:rsidR="00C97221">
        <w:rPr>
          <w:rFonts w:ascii="Arial" w:hAnsi="Arial" w:cs="Arial"/>
        </w:rPr>
        <w:t xml:space="preserve">o dostępie, o którym mowa w art. 30 ust. 1 i 3 </w:t>
      </w:r>
      <w:proofErr w:type="spellStart"/>
      <w:r w:rsidR="00C97221">
        <w:rPr>
          <w:rFonts w:ascii="Arial" w:hAnsi="Arial" w:cs="Arial"/>
        </w:rPr>
        <w:t>Megaustawy</w:t>
      </w:r>
      <w:proofErr w:type="spellEnd"/>
      <w:r w:rsidR="00C97221">
        <w:rPr>
          <w:rFonts w:ascii="Arial" w:hAnsi="Arial" w:cs="Arial"/>
        </w:rPr>
        <w:t xml:space="preserve"> </w:t>
      </w:r>
      <w:r w:rsidR="00624CE1">
        <w:rPr>
          <w:rFonts w:ascii="Arial" w:hAnsi="Arial" w:cs="Arial"/>
        </w:rPr>
        <w:t>zgodnie z wzorem stanowiącym załącznik nr 1 do niniejszych warunków</w:t>
      </w:r>
      <w:r w:rsidRPr="00862542">
        <w:rPr>
          <w:rFonts w:ascii="Arial" w:hAnsi="Arial" w:cs="Arial"/>
        </w:rPr>
        <w:t>; p</w:t>
      </w:r>
      <w:r w:rsidR="00782EF4" w:rsidRPr="00862542">
        <w:rPr>
          <w:rFonts w:ascii="Arial" w:hAnsi="Arial" w:cs="Arial"/>
        </w:rPr>
        <w:t xml:space="preserve">rotokół zdawczo-odbiorczy </w:t>
      </w:r>
      <w:r w:rsidRPr="00862542">
        <w:rPr>
          <w:rFonts w:ascii="Arial" w:hAnsi="Arial" w:cs="Arial"/>
        </w:rPr>
        <w:t>podpisany</w:t>
      </w:r>
      <w:r w:rsidR="00782EF4" w:rsidRPr="00862542">
        <w:rPr>
          <w:rFonts w:ascii="Arial" w:hAnsi="Arial" w:cs="Arial"/>
        </w:rPr>
        <w:t xml:space="preserve"> przez </w:t>
      </w:r>
      <w:r w:rsidRPr="00862542">
        <w:rPr>
          <w:rFonts w:ascii="Arial" w:hAnsi="Arial" w:cs="Arial"/>
        </w:rPr>
        <w:t>upoważnionych przedstawicieli stron będzie podstawą do wejścia na nieruchomość;</w:t>
      </w:r>
      <w:r w:rsidR="00D94DDB" w:rsidRPr="00862542">
        <w:rPr>
          <w:rFonts w:ascii="Arial" w:hAnsi="Arial" w:cs="Arial"/>
        </w:rPr>
        <w:t xml:space="preserve"> protokół zdawczo-odbiorczy obowiązuje również w związku z naprawą lub przebudową infrastruktury telekomunikacyjnej;</w:t>
      </w:r>
    </w:p>
    <w:p w14:paraId="3B2804DF" w14:textId="4AFFD0E8" w:rsidR="00274E86" w:rsidRPr="00862542" w:rsidRDefault="00D13F94" w:rsidP="00862542">
      <w:pPr>
        <w:pStyle w:val="Akapitzlist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>p</w:t>
      </w:r>
      <w:r w:rsidR="002115C9" w:rsidRPr="00862542">
        <w:rPr>
          <w:rFonts w:ascii="Arial" w:hAnsi="Arial" w:cs="Arial"/>
        </w:rPr>
        <w:t>rzedsiębiorca telekomunikacyjny jest</w:t>
      </w:r>
      <w:r w:rsidR="00782EF4" w:rsidRPr="00862542">
        <w:rPr>
          <w:rFonts w:ascii="Arial" w:hAnsi="Arial" w:cs="Arial"/>
        </w:rPr>
        <w:t xml:space="preserve"> </w:t>
      </w:r>
      <w:r w:rsidRPr="00862542">
        <w:rPr>
          <w:rFonts w:ascii="Arial" w:hAnsi="Arial" w:cs="Arial"/>
        </w:rPr>
        <w:t>z</w:t>
      </w:r>
      <w:r w:rsidR="00782EF4" w:rsidRPr="00862542">
        <w:rPr>
          <w:rFonts w:ascii="Arial" w:hAnsi="Arial" w:cs="Arial"/>
        </w:rPr>
        <w:t>obowiązany do korzystania z</w:t>
      </w:r>
      <w:r w:rsidR="002115C9" w:rsidRPr="00862542">
        <w:rPr>
          <w:rFonts w:ascii="Arial" w:hAnsi="Arial" w:cs="Arial"/>
        </w:rPr>
        <w:t xml:space="preserve"> udostępnionej nieruchomości </w:t>
      </w:r>
      <w:r w:rsidR="00782EF4" w:rsidRPr="00862542">
        <w:rPr>
          <w:rFonts w:ascii="Arial" w:hAnsi="Arial" w:cs="Arial"/>
        </w:rPr>
        <w:t xml:space="preserve">w sposób możliwie najmniej uciążliwy dla nadleśnictwa, a także do przywrócenia nieruchomości do stanu </w:t>
      </w:r>
      <w:r w:rsidR="002D2E3E" w:rsidRPr="00862542">
        <w:rPr>
          <w:rFonts w:ascii="Arial" w:hAnsi="Arial" w:cs="Arial"/>
        </w:rPr>
        <w:t>niepogorszonego</w:t>
      </w:r>
      <w:r w:rsidR="00782EF4" w:rsidRPr="00862542">
        <w:rPr>
          <w:rFonts w:ascii="Arial" w:hAnsi="Arial" w:cs="Arial"/>
        </w:rPr>
        <w:t xml:space="preserve">, niezwłocznie po </w:t>
      </w:r>
      <w:r w:rsidR="002D2E3E" w:rsidRPr="00862542">
        <w:rPr>
          <w:rFonts w:ascii="Arial" w:hAnsi="Arial" w:cs="Arial"/>
        </w:rPr>
        <w:t>wyko</w:t>
      </w:r>
      <w:r w:rsidR="00274E86" w:rsidRPr="00862542">
        <w:rPr>
          <w:rFonts w:ascii="Arial" w:hAnsi="Arial" w:cs="Arial"/>
        </w:rPr>
        <w:t>naniu prac określonych w umowie</w:t>
      </w:r>
      <w:r w:rsidR="002115C9" w:rsidRPr="00862542">
        <w:rPr>
          <w:rFonts w:ascii="Arial" w:hAnsi="Arial" w:cs="Arial"/>
        </w:rPr>
        <w:t>;</w:t>
      </w:r>
    </w:p>
    <w:p w14:paraId="094FC0DF" w14:textId="77777777" w:rsidR="00973581" w:rsidRPr="00B77C75" w:rsidRDefault="002115C9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5) p</w:t>
      </w:r>
      <w:r w:rsidR="00782EF4" w:rsidRPr="00B77C75">
        <w:rPr>
          <w:rFonts w:ascii="Arial" w:hAnsi="Arial" w:cs="Arial"/>
        </w:rPr>
        <w:t>race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nie mogą skutkować wyłączeniem gruntów z produkcji leśnej lub</w:t>
      </w:r>
      <w:r w:rsidR="00B1485F" w:rsidRPr="00B77C75">
        <w:rPr>
          <w:rFonts w:ascii="Arial" w:hAnsi="Arial" w:cs="Arial"/>
        </w:rPr>
        <w:t xml:space="preserve"> rolnej,</w:t>
      </w:r>
      <w:r w:rsidR="00782EF4" w:rsidRPr="00B77C75">
        <w:rPr>
          <w:rFonts w:ascii="Arial" w:hAnsi="Arial" w:cs="Arial"/>
        </w:rPr>
        <w:t xml:space="preserve"> powodować utrudnień i ograniczeń w prowadzeniu gospodarki leśnej oraz muszą być przeprowadzone zgodnie z</w:t>
      </w:r>
      <w:r w:rsidRPr="00B77C75">
        <w:rPr>
          <w:rFonts w:ascii="Arial" w:hAnsi="Arial" w:cs="Arial"/>
        </w:rPr>
        <w:t xml:space="preserve"> przepisami prawa powszechnie obowiązującego, w szczególności w zakresie </w:t>
      </w:r>
      <w:r w:rsidR="001E6C4A" w:rsidRPr="00B77C75">
        <w:rPr>
          <w:rFonts w:ascii="Arial" w:hAnsi="Arial" w:cs="Arial"/>
        </w:rPr>
        <w:t xml:space="preserve">budownictwa, </w:t>
      </w:r>
      <w:r w:rsidRPr="00B77C75">
        <w:rPr>
          <w:rFonts w:ascii="Arial" w:hAnsi="Arial" w:cs="Arial"/>
        </w:rPr>
        <w:t>ochrony środowiska, ochrony przyrody oraz ustawy z dnia 28 września 1991 r. o lasach</w:t>
      </w:r>
      <w:r w:rsidR="00973581" w:rsidRPr="00B77C75">
        <w:rPr>
          <w:rFonts w:ascii="Arial" w:hAnsi="Arial" w:cs="Arial"/>
        </w:rPr>
        <w:t>;</w:t>
      </w:r>
    </w:p>
    <w:p w14:paraId="53A6E707" w14:textId="77777777" w:rsidR="00973581" w:rsidRPr="00C3043F" w:rsidRDefault="0097358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C3043F">
        <w:rPr>
          <w:rFonts w:ascii="Arial" w:hAnsi="Arial" w:cs="Arial"/>
        </w:rPr>
        <w:t>6) zapewnienie dostępu nie może skutkować naruszeniem przepisów prawa powszechnie obowiązującego, utrudnieniami w normalnym korzystaniu z nieruchomości, utrudnieniami w funkcjonowaniu nadleśnictwa w kontekście sprawnej realizacji przepisanych prawem zadań lub zakłóceniem działania dotychczas zamontowanych urządzeń i instalacji (np. kamery p.poż, instalacje alarmowe itd.);</w:t>
      </w:r>
    </w:p>
    <w:p w14:paraId="44F9E457" w14:textId="77777777" w:rsidR="00A1687F" w:rsidRPr="00C3043F" w:rsidRDefault="0097358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C3043F">
        <w:rPr>
          <w:rFonts w:ascii="Arial" w:hAnsi="Arial" w:cs="Arial"/>
        </w:rPr>
        <w:t xml:space="preserve">7) </w:t>
      </w:r>
      <w:r w:rsidR="00A1687F" w:rsidRPr="00C3043F">
        <w:rPr>
          <w:rFonts w:ascii="Arial" w:hAnsi="Arial" w:cs="Arial"/>
        </w:rPr>
        <w:t xml:space="preserve">warunki techniczne w obrębie nieruchomości </w:t>
      </w:r>
      <w:r w:rsidR="00F05A83" w:rsidRPr="00C3043F">
        <w:rPr>
          <w:rFonts w:ascii="Arial" w:hAnsi="Arial" w:cs="Arial"/>
        </w:rPr>
        <w:t>umożliwiają</w:t>
      </w:r>
      <w:r w:rsidR="00B77C75" w:rsidRPr="00C3043F">
        <w:rPr>
          <w:rFonts w:ascii="Arial" w:hAnsi="Arial" w:cs="Arial"/>
        </w:rPr>
        <w:t xml:space="preserve"> montaż urządzeń i </w:t>
      </w:r>
      <w:r w:rsidR="00A1687F" w:rsidRPr="00C3043F">
        <w:rPr>
          <w:rFonts w:ascii="Arial" w:hAnsi="Arial" w:cs="Arial"/>
        </w:rPr>
        <w:t>instalacji telekomunikacyjnych.</w:t>
      </w:r>
    </w:p>
    <w:p w14:paraId="41B9AD8E" w14:textId="0D22B813" w:rsidR="00A1687F" w:rsidRPr="00862542" w:rsidRDefault="00A1687F" w:rsidP="00862542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>W odniesieniu do nieruchomości tworzących w</w:t>
      </w:r>
      <w:r w:rsidR="00B77C75" w:rsidRPr="00862542">
        <w:rPr>
          <w:rFonts w:ascii="Arial" w:hAnsi="Arial" w:cs="Arial"/>
        </w:rPr>
        <w:t>spólnotę mieszkaniową</w:t>
      </w:r>
      <w:r w:rsidR="00862542">
        <w:rPr>
          <w:rFonts w:ascii="Arial" w:hAnsi="Arial" w:cs="Arial"/>
        </w:rPr>
        <w:t>,</w:t>
      </w:r>
      <w:r w:rsidR="00B77C75" w:rsidRPr="00862542">
        <w:rPr>
          <w:rFonts w:ascii="Arial" w:hAnsi="Arial" w:cs="Arial"/>
        </w:rPr>
        <w:t xml:space="preserve"> decyzje w </w:t>
      </w:r>
      <w:r w:rsidRPr="00862542">
        <w:rPr>
          <w:rFonts w:ascii="Arial" w:hAnsi="Arial" w:cs="Arial"/>
        </w:rPr>
        <w:t>przedmiocie zapewnienia dostępu podejmują organy wspólnoty mieszkaniowej zgodnie z obowiązującymi przepisami.</w:t>
      </w:r>
    </w:p>
    <w:p w14:paraId="0B43F329" w14:textId="77777777" w:rsidR="00A1687F" w:rsidRPr="00B77C75" w:rsidRDefault="00A1687F" w:rsidP="00A1687F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   </w:t>
      </w:r>
    </w:p>
    <w:p w14:paraId="48D425D0" w14:textId="77777777" w:rsidR="00E76360" w:rsidRPr="00B77C75" w:rsidRDefault="00726C80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>§</w:t>
      </w:r>
      <w:r w:rsidR="00E76360" w:rsidRPr="00B77C75">
        <w:rPr>
          <w:rFonts w:ascii="Arial" w:hAnsi="Arial" w:cs="Arial"/>
        </w:rPr>
        <w:t xml:space="preserve"> 2</w:t>
      </w:r>
    </w:p>
    <w:p w14:paraId="6E12E40F" w14:textId="2C6757AC" w:rsidR="00E76360" w:rsidRPr="00862542" w:rsidRDefault="00E76360" w:rsidP="00862542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62542">
        <w:rPr>
          <w:rFonts w:ascii="Arial" w:hAnsi="Arial" w:cs="Arial"/>
        </w:rPr>
        <w:t>Dostęp, o którym mowa w art. 33 ust. 1 ustawy z dnia 7 maja 2010 r. o wspieraniu rozwoju usług i sieci telekomunikacyjnych w odniesieniu do nieruchomości będących własnością Skarbu Państwa w zarządzie Państwowego Gospodarstwa Leśnego Lasy Państwowe Nadleśnictwa</w:t>
      </w:r>
      <w:r w:rsidR="00C202DE">
        <w:rPr>
          <w:rFonts w:ascii="Arial" w:hAnsi="Arial" w:cs="Arial"/>
        </w:rPr>
        <w:t xml:space="preserve"> Goleniów,</w:t>
      </w:r>
      <w:r w:rsidRPr="00862542">
        <w:rPr>
          <w:rFonts w:ascii="Arial" w:hAnsi="Arial" w:cs="Arial"/>
        </w:rPr>
        <w:t xml:space="preserve"> będzie możliwy przy spełnieniu następujących warunków:</w:t>
      </w:r>
    </w:p>
    <w:p w14:paraId="65C401E4" w14:textId="24A5BE70" w:rsidR="004A464C" w:rsidRPr="00B77C75" w:rsidRDefault="004A464C" w:rsidP="00C202DE">
      <w:pPr>
        <w:spacing w:line="360" w:lineRule="auto"/>
        <w:ind w:left="709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 xml:space="preserve">1) przed </w:t>
      </w:r>
      <w:r w:rsidR="00782EF4" w:rsidRPr="00B77C75">
        <w:rPr>
          <w:rFonts w:ascii="Arial" w:hAnsi="Arial" w:cs="Arial"/>
        </w:rPr>
        <w:t>uzyskaniem stosownych</w:t>
      </w:r>
      <w:r w:rsidRPr="00B77C75">
        <w:rPr>
          <w:rFonts w:ascii="Arial" w:hAnsi="Arial" w:cs="Arial"/>
        </w:rPr>
        <w:t xml:space="preserve"> pozwoleń, opinii lub zgód</w:t>
      </w:r>
      <w:r w:rsidR="00782EF4" w:rsidRPr="00B77C75">
        <w:rPr>
          <w:rFonts w:ascii="Arial" w:hAnsi="Arial" w:cs="Arial"/>
        </w:rPr>
        <w:t xml:space="preserve"> przewidzianych przepisami prawa, w tym wymaganych ustawą z dnia 7 lipca 1994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r. Prawo budowlane </w:t>
      </w:r>
      <w:r w:rsidRPr="00A5452F">
        <w:rPr>
          <w:rFonts w:ascii="Arial" w:hAnsi="Arial" w:cs="Arial"/>
        </w:rPr>
        <w:t>(</w:t>
      </w:r>
      <w:proofErr w:type="spellStart"/>
      <w:r w:rsidR="00A5452F" w:rsidRPr="00A5452F">
        <w:rPr>
          <w:rFonts w:ascii="Arial" w:hAnsi="Arial" w:cs="Arial"/>
        </w:rPr>
        <w:t>t.j</w:t>
      </w:r>
      <w:proofErr w:type="spellEnd"/>
      <w:r w:rsidR="00A5452F" w:rsidRPr="00A5452F">
        <w:rPr>
          <w:rFonts w:ascii="Arial" w:hAnsi="Arial" w:cs="Arial"/>
        </w:rPr>
        <w:t>.</w:t>
      </w:r>
      <w:r w:rsidR="00C51983">
        <w:rPr>
          <w:rFonts w:ascii="Arial" w:hAnsi="Arial" w:cs="Arial"/>
        </w:rPr>
        <w:t xml:space="preserve"> </w:t>
      </w:r>
      <w:r w:rsidRPr="00A5452F">
        <w:rPr>
          <w:rFonts w:ascii="Arial" w:hAnsi="Arial" w:cs="Arial"/>
        </w:rPr>
        <w:t xml:space="preserve">Dz. U. </w:t>
      </w:r>
      <w:r w:rsidR="00A5452F" w:rsidRPr="00A5452F">
        <w:rPr>
          <w:rFonts w:ascii="Arial" w:hAnsi="Arial" w:cs="Arial"/>
        </w:rPr>
        <w:t>2025, poz. 418</w:t>
      </w:r>
      <w:r w:rsidRPr="00A5452F">
        <w:rPr>
          <w:rFonts w:ascii="Arial" w:hAnsi="Arial" w:cs="Arial"/>
        </w:rPr>
        <w:t>)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podmiot uprawniony</w:t>
      </w:r>
      <w:r w:rsidRPr="00B77C75">
        <w:rPr>
          <w:rFonts w:ascii="Arial" w:hAnsi="Arial" w:cs="Arial"/>
        </w:rPr>
        <w:t xml:space="preserve"> wskazany w powołanym wyżej przepisie przedstawi</w:t>
      </w:r>
      <w:r w:rsidR="00912817" w:rsidRPr="00B77C75">
        <w:rPr>
          <w:rFonts w:ascii="Arial" w:hAnsi="Arial" w:cs="Arial"/>
        </w:rPr>
        <w:t xml:space="preserve"> nadleśnictwu</w:t>
      </w:r>
      <w:r w:rsidRPr="00B77C75">
        <w:rPr>
          <w:rFonts w:ascii="Arial" w:hAnsi="Arial" w:cs="Arial"/>
        </w:rPr>
        <w:t xml:space="preserve"> do uzgodnienia </w:t>
      </w:r>
      <w:r w:rsidR="00782EF4" w:rsidRPr="00B77C75">
        <w:rPr>
          <w:rFonts w:ascii="Arial" w:hAnsi="Arial" w:cs="Arial"/>
        </w:rPr>
        <w:t>wniosek o udostępnienie nieruchomości zawierający:</w:t>
      </w:r>
    </w:p>
    <w:p w14:paraId="2B897E24" w14:textId="77777777" w:rsidR="004A464C" w:rsidRPr="00B77C75" w:rsidRDefault="004A464C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a) szczegółowy </w:t>
      </w:r>
      <w:r w:rsidR="00782EF4" w:rsidRPr="00B77C75">
        <w:rPr>
          <w:rFonts w:ascii="Arial" w:hAnsi="Arial" w:cs="Arial"/>
        </w:rPr>
        <w:t>projekt techniczny umie</w:t>
      </w:r>
      <w:r w:rsidRPr="00B77C75">
        <w:rPr>
          <w:rFonts w:ascii="Arial" w:hAnsi="Arial" w:cs="Arial"/>
        </w:rPr>
        <w:t>szczenia określonych obiektów i </w:t>
      </w:r>
      <w:r w:rsidR="00782EF4" w:rsidRPr="00B77C75">
        <w:rPr>
          <w:rFonts w:ascii="Arial" w:hAnsi="Arial" w:cs="Arial"/>
        </w:rPr>
        <w:t>urządzeń infrastruktury telekomunikacyjnej na wskazanych  nieruchomościach,</w:t>
      </w:r>
    </w:p>
    <w:p w14:paraId="54B8FDA6" w14:textId="6C230A1A" w:rsidR="00912817" w:rsidRPr="00B77C75" w:rsidRDefault="004A464C" w:rsidP="00C202DE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b) </w:t>
      </w:r>
      <w:r w:rsidR="00782EF4" w:rsidRPr="00B77C75">
        <w:rPr>
          <w:rFonts w:ascii="Arial" w:hAnsi="Arial" w:cs="Arial"/>
        </w:rPr>
        <w:t xml:space="preserve">wykaz działek ewidencyjnych, na których wnioskodawca planuje umieścić obiekty i urządzenia infrastruktury telekomunikacyjnej wraz z rozliczeniem obszaru niezbędnego do </w:t>
      </w:r>
      <w:r w:rsidRPr="00B77C75">
        <w:rPr>
          <w:rFonts w:ascii="Arial" w:hAnsi="Arial" w:cs="Arial"/>
        </w:rPr>
        <w:t>wybudowania tych obiektów i urządzeń</w:t>
      </w:r>
      <w:r w:rsidR="00782EF4" w:rsidRPr="00B77C75">
        <w:rPr>
          <w:rFonts w:ascii="Arial" w:hAnsi="Arial" w:cs="Arial"/>
        </w:rPr>
        <w:t xml:space="preserve"> oraz rozliczeniem obszaru niezbędnego do korzystania i eksploatacji z tych obiektów i urządzeń na poszczególne dz</w:t>
      </w:r>
      <w:r w:rsidR="00912817" w:rsidRPr="00B77C75">
        <w:rPr>
          <w:rFonts w:ascii="Arial" w:hAnsi="Arial" w:cs="Arial"/>
        </w:rPr>
        <w:t>iałki ewidencyjne w rozbiciu na</w:t>
      </w:r>
      <w:r w:rsidR="00782EF4" w:rsidRPr="00B77C75">
        <w:rPr>
          <w:rFonts w:ascii="Arial" w:hAnsi="Arial" w:cs="Arial"/>
        </w:rPr>
        <w:t xml:space="preserve"> oddziały i pododdziały leśne</w:t>
      </w:r>
      <w:r w:rsidR="00912817" w:rsidRPr="00B77C75">
        <w:rPr>
          <w:rFonts w:ascii="Arial" w:hAnsi="Arial" w:cs="Arial"/>
        </w:rPr>
        <w:t xml:space="preserve"> i ze wskazaniem </w:t>
      </w:r>
      <w:r w:rsidR="00E97BCA" w:rsidRPr="00B77C75">
        <w:rPr>
          <w:rFonts w:ascii="Arial" w:hAnsi="Arial" w:cs="Arial"/>
        </w:rPr>
        <w:t>powierzchni,</w:t>
      </w:r>
      <w:r w:rsidR="00912817" w:rsidRPr="00B77C75">
        <w:rPr>
          <w:rFonts w:ascii="Arial" w:hAnsi="Arial" w:cs="Arial"/>
        </w:rPr>
        <w:t xml:space="preserve"> </w:t>
      </w:r>
      <w:r w:rsidR="00E97BCA" w:rsidRPr="00B77C75">
        <w:rPr>
          <w:rFonts w:ascii="Arial" w:hAnsi="Arial" w:cs="Arial"/>
        </w:rPr>
        <w:t>długości</w:t>
      </w:r>
      <w:r w:rsidR="00782EF4" w:rsidRPr="00B77C75">
        <w:rPr>
          <w:rFonts w:ascii="Arial" w:hAnsi="Arial" w:cs="Arial"/>
        </w:rPr>
        <w:t xml:space="preserve"> i szerokości </w:t>
      </w:r>
      <w:r w:rsidR="00E97BCA" w:rsidRPr="00B77C75">
        <w:rPr>
          <w:rFonts w:ascii="Arial" w:hAnsi="Arial" w:cs="Arial"/>
        </w:rPr>
        <w:t>projektowan</w:t>
      </w:r>
      <w:r w:rsidR="00912817" w:rsidRPr="00B77C75">
        <w:rPr>
          <w:rFonts w:ascii="Arial" w:hAnsi="Arial" w:cs="Arial"/>
        </w:rPr>
        <w:t xml:space="preserve">ych </w:t>
      </w:r>
      <w:r w:rsidR="00782EF4" w:rsidRPr="00B77C75">
        <w:rPr>
          <w:rFonts w:ascii="Arial" w:hAnsi="Arial" w:cs="Arial"/>
        </w:rPr>
        <w:t>obiekt</w:t>
      </w:r>
      <w:r w:rsidR="00912817" w:rsidRPr="00B77C75">
        <w:rPr>
          <w:rFonts w:ascii="Arial" w:hAnsi="Arial" w:cs="Arial"/>
        </w:rPr>
        <w:t>ów</w:t>
      </w:r>
      <w:r w:rsidR="00782EF4" w:rsidRPr="00B77C75">
        <w:rPr>
          <w:rFonts w:ascii="Arial" w:hAnsi="Arial" w:cs="Arial"/>
        </w:rPr>
        <w:t xml:space="preserve"> i urządze</w:t>
      </w:r>
      <w:r w:rsidR="00912817" w:rsidRPr="00B77C75">
        <w:rPr>
          <w:rFonts w:ascii="Arial" w:hAnsi="Arial" w:cs="Arial"/>
        </w:rPr>
        <w:t>ń</w:t>
      </w:r>
      <w:r w:rsidR="00782EF4" w:rsidRPr="00B77C75">
        <w:rPr>
          <w:rFonts w:ascii="Arial" w:hAnsi="Arial" w:cs="Arial"/>
        </w:rPr>
        <w:t xml:space="preserve"> infrastruktury telekomunikacyjnej</w:t>
      </w:r>
      <w:r w:rsidR="00912817" w:rsidRPr="00B77C75">
        <w:rPr>
          <w:rFonts w:ascii="Arial" w:hAnsi="Arial" w:cs="Arial"/>
        </w:rPr>
        <w:t>,</w:t>
      </w:r>
    </w:p>
    <w:p w14:paraId="57E7A996" w14:textId="77777777" w:rsidR="00B1485F" w:rsidRPr="00B77C75" w:rsidRDefault="00912817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c)</w:t>
      </w:r>
      <w:r w:rsidR="00782EF4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m</w:t>
      </w:r>
      <w:r w:rsidR="00782EF4" w:rsidRPr="00B77C75">
        <w:rPr>
          <w:rFonts w:ascii="Arial" w:hAnsi="Arial" w:cs="Arial"/>
        </w:rPr>
        <w:t>apę o cechach mapy ewidencyjnej z wyraźnie zaznaczonymi granicami działek oraz przebiegiem lub lokalizacją</w:t>
      </w:r>
      <w:r w:rsidRPr="00B77C75">
        <w:rPr>
          <w:rFonts w:ascii="Arial" w:hAnsi="Arial" w:cs="Arial"/>
        </w:rPr>
        <w:t xml:space="preserve"> obiektów i</w:t>
      </w:r>
      <w:r w:rsidR="00B1485F" w:rsidRPr="00B77C75">
        <w:rPr>
          <w:rFonts w:ascii="Arial" w:hAnsi="Arial" w:cs="Arial"/>
        </w:rPr>
        <w:t xml:space="preserve"> urządzeń z podaniem wymiarów (pliki elektroniczne w formacie</w:t>
      </w:r>
      <w:r w:rsidR="00782EF4" w:rsidRPr="00B77C75">
        <w:rPr>
          <w:rFonts w:ascii="Arial" w:hAnsi="Arial" w:cs="Arial"/>
        </w:rPr>
        <w:t>: *.</w:t>
      </w:r>
      <w:proofErr w:type="spellStart"/>
      <w:r w:rsidR="00782EF4" w:rsidRPr="00B77C75">
        <w:rPr>
          <w:rFonts w:ascii="Arial" w:hAnsi="Arial" w:cs="Arial"/>
        </w:rPr>
        <w:t>shp</w:t>
      </w:r>
      <w:proofErr w:type="spellEnd"/>
      <w:r w:rsidR="00782EF4" w:rsidRPr="00B77C75">
        <w:rPr>
          <w:rFonts w:ascii="Arial" w:hAnsi="Arial" w:cs="Arial"/>
        </w:rPr>
        <w:t>, lub *.</w:t>
      </w:r>
      <w:proofErr w:type="spellStart"/>
      <w:r w:rsidR="00782EF4" w:rsidRPr="00B77C75">
        <w:rPr>
          <w:rFonts w:ascii="Arial" w:hAnsi="Arial" w:cs="Arial"/>
        </w:rPr>
        <w:t>dxf</w:t>
      </w:r>
      <w:proofErr w:type="spellEnd"/>
      <w:r w:rsidR="00782EF4" w:rsidRPr="00B77C75">
        <w:rPr>
          <w:rFonts w:ascii="Arial" w:hAnsi="Arial" w:cs="Arial"/>
        </w:rPr>
        <w:t xml:space="preserve"> w układzie współrzędnych PUWG 1992 obrazujące projektowane obiekty i urządzenia infrastruktury telekomunikacyjnej planowane do posadowienia na</w:t>
      </w:r>
      <w:r w:rsidR="00B1485F" w:rsidRPr="00B77C75">
        <w:rPr>
          <w:rFonts w:ascii="Arial" w:hAnsi="Arial" w:cs="Arial"/>
        </w:rPr>
        <w:t xml:space="preserve"> nieruchomościach,</w:t>
      </w:r>
    </w:p>
    <w:p w14:paraId="6D61C8FD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d)</w:t>
      </w:r>
      <w:r w:rsidR="00782EF4" w:rsidRPr="00B77C75">
        <w:rPr>
          <w:rFonts w:ascii="Arial" w:hAnsi="Arial" w:cs="Arial"/>
        </w:rPr>
        <w:t xml:space="preserve"> opis stosowanych </w:t>
      </w:r>
      <w:r w:rsidRPr="00B77C75">
        <w:rPr>
          <w:rFonts w:ascii="Arial" w:hAnsi="Arial" w:cs="Arial"/>
        </w:rPr>
        <w:t xml:space="preserve">przy posadowieniu obiektów i urządzeń </w:t>
      </w:r>
      <w:r w:rsidR="00782EF4" w:rsidRPr="00B77C75">
        <w:rPr>
          <w:rFonts w:ascii="Arial" w:hAnsi="Arial" w:cs="Arial"/>
        </w:rPr>
        <w:t>technologii,</w:t>
      </w:r>
    </w:p>
    <w:p w14:paraId="5B688885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e) </w:t>
      </w:r>
      <w:r w:rsidR="00782EF4" w:rsidRPr="00B77C75">
        <w:rPr>
          <w:rFonts w:ascii="Arial" w:hAnsi="Arial" w:cs="Arial"/>
        </w:rPr>
        <w:t xml:space="preserve">planowany termin </w:t>
      </w:r>
      <w:r w:rsidRPr="00B77C75">
        <w:rPr>
          <w:rFonts w:ascii="Arial" w:hAnsi="Arial" w:cs="Arial"/>
        </w:rPr>
        <w:t>rozpoczęcia i zakończenia prac,</w:t>
      </w:r>
    </w:p>
    <w:p w14:paraId="544A44D6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f) dane osoby upoważnionej do utrzymania kontaktu z nadleśnictwem i upoważnionej do podpisywania protokołu zdawczo-odbiorczego;</w:t>
      </w:r>
    </w:p>
    <w:p w14:paraId="403F9C82" w14:textId="77777777" w:rsidR="00B1485F" w:rsidRPr="00B77C75" w:rsidRDefault="00B1485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2) nadleśnictwo uzgodni projekt techniczny, jeżeli nie zostaną wniesione do niego uwagi wymagające wyjaśnienia – w terminie 14 dni od dnia jego otrzymania; w przypadkach wymagających dodatkowych wyjaśnień, dokumentów itp. wskazany termin może zostać odpowiednio wydłużony;</w:t>
      </w:r>
    </w:p>
    <w:p w14:paraId="63640E1A" w14:textId="77777777" w:rsidR="00F05A83" w:rsidRPr="00B77C75" w:rsidRDefault="00B1485F" w:rsidP="00F05A83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3) </w:t>
      </w:r>
      <w:r w:rsidR="00C3043F">
        <w:rPr>
          <w:rFonts w:ascii="Arial" w:hAnsi="Arial" w:cs="Arial"/>
          <w:noProof/>
        </w:rPr>
        <mc:AlternateContent>
          <mc:Choice Requires="wps">
            <w:drawing>
              <wp:anchor distT="0" distB="0" distL="114299" distR="114299" simplePos="0" relativeHeight="251657728" behindDoc="1" locked="0" layoutInCell="0" allowOverlap="1" wp14:anchorId="59FA51BC" wp14:editId="731E8ABC">
                <wp:simplePos x="0" y="0"/>
                <wp:positionH relativeFrom="page">
                  <wp:posOffset>7439024</wp:posOffset>
                </wp:positionH>
                <wp:positionV relativeFrom="paragraph">
                  <wp:posOffset>979170</wp:posOffset>
                </wp:positionV>
                <wp:extent cx="0" cy="792480"/>
                <wp:effectExtent l="0" t="0" r="19050" b="7620"/>
                <wp:wrapNone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92480"/>
                        </a:xfrm>
                        <a:custGeom>
                          <a:avLst/>
                          <a:gdLst>
                            <a:gd name="T0" fmla="*/ 0 w 20"/>
                            <a:gd name="T1" fmla="*/ 1249 h 1249"/>
                            <a:gd name="T2" fmla="*/ 0 w 20"/>
                            <a:gd name="T3" fmla="*/ 0 h 12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1249">
                              <a:moveTo>
                                <a:pt x="0" y="124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999">
                          <a:solidFill>
                            <a:srgbClr val="DBDB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BCA02B6" id="Freeform 5" o:spid="_x0000_s1026" style="position:absolute;margin-left:585.75pt;margin-top:77.1pt;width:0;height:62.4pt;z-index:-2516587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1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" o:allowincell="f" path="m,1249l,e" filled="f" strokecolor="#dbdbd4" strokeweight=".33331mm">
                <v:path arrowok="t" o:connecttype="custom" o:connectlocs="0,792480;0,0" o:connectangles="0,0"/>
                <w10:wrap anchorx="page"/>
              </v:shape>
            </w:pict>
          </mc:Fallback>
        </mc:AlternateContent>
      </w:r>
      <w:r w:rsidRPr="00B77C75">
        <w:rPr>
          <w:rFonts w:ascii="Arial" w:hAnsi="Arial" w:cs="Arial"/>
        </w:rPr>
        <w:t>u</w:t>
      </w:r>
      <w:r w:rsidR="00782EF4" w:rsidRPr="00B77C75">
        <w:rPr>
          <w:rFonts w:ascii="Arial" w:hAnsi="Arial" w:cs="Arial"/>
        </w:rPr>
        <w:t xml:space="preserve">mieszczone na nieruchomości obiekty i urządzenia infrastruktury telekomunikacyjnej, jak też prace związane z ich </w:t>
      </w:r>
      <w:r w:rsidRPr="00B77C75">
        <w:rPr>
          <w:rFonts w:ascii="Arial" w:hAnsi="Arial" w:cs="Arial"/>
        </w:rPr>
        <w:t>wybudowaniem</w:t>
      </w:r>
      <w:r w:rsidR="00782EF4" w:rsidRPr="00B77C75">
        <w:rPr>
          <w:rFonts w:ascii="Arial" w:hAnsi="Arial" w:cs="Arial"/>
        </w:rPr>
        <w:t>, eksploatacją i konserwacją nie mogą powodować zmiany dotychczasowego sposobu użytkowania tych nieruchomości (gruntów) a tym samym konieczności uprzedniego uzyskania zezwolenia (decyzji) na wyłączenie gruntów z produkcji leśnej lub rolnej bądź powodować utrudnień i ograniczeń w prowadzeniu gospodarki leśnej oraz muszą być przeprowadzone zgo</w:t>
      </w:r>
      <w:r w:rsidRPr="00B77C75">
        <w:rPr>
          <w:rFonts w:ascii="Arial" w:hAnsi="Arial" w:cs="Arial"/>
        </w:rPr>
        <w:t xml:space="preserve">dnie z przepisami prawa </w:t>
      </w:r>
      <w:r w:rsidRPr="00B77C75">
        <w:rPr>
          <w:rFonts w:ascii="Arial" w:hAnsi="Arial" w:cs="Arial"/>
        </w:rPr>
        <w:lastRenderedPageBreak/>
        <w:t xml:space="preserve">powszechnie obowiązującego, w szczególności </w:t>
      </w:r>
      <w:r w:rsidR="00F05A83" w:rsidRPr="00B77C75">
        <w:rPr>
          <w:rFonts w:ascii="Arial" w:hAnsi="Arial" w:cs="Arial"/>
        </w:rPr>
        <w:t>w zakresie budownictwa, ochrony środowiska, ochrony przyrody oraz ustawy z dnia 28 września 1991 r. o lasach;</w:t>
      </w:r>
    </w:p>
    <w:p w14:paraId="107DE459" w14:textId="77777777" w:rsidR="009C6FD1" w:rsidRPr="00B77C75" w:rsidRDefault="00B1485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4) r</w:t>
      </w:r>
      <w:r w:rsidR="009C6FD1" w:rsidRPr="00B77C75">
        <w:rPr>
          <w:rFonts w:ascii="Arial" w:hAnsi="Arial" w:cs="Arial"/>
        </w:rPr>
        <w:t xml:space="preserve">ealizacja inwestycji metodą wykopową </w:t>
      </w:r>
      <w:r w:rsidRPr="00B77C75">
        <w:rPr>
          <w:rFonts w:ascii="Arial" w:hAnsi="Arial" w:cs="Arial"/>
        </w:rPr>
        <w:t xml:space="preserve">będzie </w:t>
      </w:r>
      <w:r w:rsidR="009C6FD1" w:rsidRPr="00B77C75">
        <w:rPr>
          <w:rFonts w:ascii="Arial" w:hAnsi="Arial" w:cs="Arial"/>
        </w:rPr>
        <w:t>możliwa w przypadku, gdy inwestycja będzie realizowana w pasie drogi leśnej, w linii podziału powierzchniowego lub przy ścianie drze</w:t>
      </w:r>
      <w:r w:rsidRPr="00B77C75">
        <w:rPr>
          <w:rFonts w:ascii="Arial" w:hAnsi="Arial" w:cs="Arial"/>
        </w:rPr>
        <w:t>wostanu w niezalesionym pasie o </w:t>
      </w:r>
      <w:r w:rsidR="009C6FD1" w:rsidRPr="00B77C75">
        <w:rPr>
          <w:rFonts w:ascii="Arial" w:hAnsi="Arial" w:cs="Arial"/>
        </w:rPr>
        <w:t>szerokości do 2 m, pod warunkiem, że nie jest planowane</w:t>
      </w:r>
      <w:r w:rsidRPr="00B77C75">
        <w:rPr>
          <w:rFonts w:ascii="Arial" w:hAnsi="Arial" w:cs="Arial"/>
        </w:rPr>
        <w:t xml:space="preserve"> jego odnowienie lub zalesienie;</w:t>
      </w:r>
    </w:p>
    <w:p w14:paraId="48ADE932" w14:textId="77777777" w:rsidR="00782EF4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5) </w:t>
      </w:r>
      <w:r w:rsidR="00B1485F" w:rsidRPr="00B77C75">
        <w:rPr>
          <w:rFonts w:ascii="Arial" w:hAnsi="Arial" w:cs="Arial"/>
        </w:rPr>
        <w:t>d</w:t>
      </w:r>
      <w:r w:rsidR="00782EF4" w:rsidRPr="00B77C75">
        <w:rPr>
          <w:rFonts w:ascii="Arial" w:hAnsi="Arial" w:cs="Arial"/>
        </w:rPr>
        <w:t xml:space="preserve">opuszcza się realizację inwestycji </w:t>
      </w:r>
      <w:r w:rsidR="00E97BCA" w:rsidRPr="00B77C75">
        <w:rPr>
          <w:rFonts w:ascii="Arial" w:hAnsi="Arial" w:cs="Arial"/>
        </w:rPr>
        <w:t>na</w:t>
      </w:r>
      <w:r w:rsidR="00782EF4" w:rsidRPr="00B77C75">
        <w:rPr>
          <w:rFonts w:ascii="Arial" w:hAnsi="Arial" w:cs="Arial"/>
        </w:rPr>
        <w:t xml:space="preserve"> gruncie leśnym porośniętym drzewostanem metodą przewiertu sterowane</w:t>
      </w:r>
      <w:r w:rsidR="00F05A83" w:rsidRPr="00B77C75">
        <w:rPr>
          <w:rFonts w:ascii="Arial" w:hAnsi="Arial" w:cs="Arial"/>
        </w:rPr>
        <w:t>go z zastrzeżeniem w umowie, że </w:t>
      </w:r>
      <w:r w:rsidR="00782EF4" w:rsidRPr="00B77C75">
        <w:rPr>
          <w:rFonts w:ascii="Arial" w:hAnsi="Arial" w:cs="Arial"/>
        </w:rPr>
        <w:t>istniejący drzewostan nie zostanie uszkodzony, a w przyszłości na gruncie tym będzie możliw</w:t>
      </w:r>
      <w:r w:rsidR="00B1485F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prowadzeni</w:t>
      </w:r>
      <w:r w:rsidR="00B1485F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gospodark</w:t>
      </w:r>
      <w:r w:rsidR="00B1485F" w:rsidRPr="00B77C75">
        <w:rPr>
          <w:rFonts w:ascii="Arial" w:hAnsi="Arial" w:cs="Arial"/>
        </w:rPr>
        <w:t>i leśnej w zakresie ustalonym w </w:t>
      </w:r>
      <w:r w:rsidR="00782EF4" w:rsidRPr="00B77C75">
        <w:rPr>
          <w:rFonts w:ascii="Arial" w:hAnsi="Arial" w:cs="Arial"/>
        </w:rPr>
        <w:t>obowiąz</w:t>
      </w:r>
      <w:r w:rsidR="00B1485F" w:rsidRPr="00B77C75">
        <w:rPr>
          <w:rFonts w:ascii="Arial" w:hAnsi="Arial" w:cs="Arial"/>
        </w:rPr>
        <w:t>ującym planie urządzenia lasu;</w:t>
      </w:r>
      <w:r w:rsidR="00782EF4" w:rsidRPr="00B77C75">
        <w:rPr>
          <w:rFonts w:ascii="Arial" w:hAnsi="Arial" w:cs="Arial"/>
        </w:rPr>
        <w:t xml:space="preserve"> </w:t>
      </w:r>
      <w:r w:rsidR="00B1485F" w:rsidRPr="00B77C75">
        <w:rPr>
          <w:rFonts w:ascii="Arial" w:hAnsi="Arial" w:cs="Arial"/>
        </w:rPr>
        <w:t>w</w:t>
      </w:r>
      <w:r w:rsidR="00782EF4" w:rsidRPr="00B77C75">
        <w:rPr>
          <w:rFonts w:ascii="Arial" w:hAnsi="Arial" w:cs="Arial"/>
        </w:rPr>
        <w:t xml:space="preserve"> przypadku jakichkolwiek wątpliwości niezbędne jest oświadczenie </w:t>
      </w:r>
      <w:r w:rsidRPr="00B77C75">
        <w:rPr>
          <w:rFonts w:ascii="Arial" w:hAnsi="Arial" w:cs="Arial"/>
        </w:rPr>
        <w:t>podmiotu uprawnionego</w:t>
      </w:r>
      <w:r w:rsidR="00782EF4" w:rsidRPr="00B77C75">
        <w:rPr>
          <w:rFonts w:ascii="Arial" w:hAnsi="Arial" w:cs="Arial"/>
        </w:rPr>
        <w:t xml:space="preserve">, że nad podziemnym urządzeniem liniowym możliwe </w:t>
      </w:r>
      <w:r w:rsidRPr="00B77C75">
        <w:rPr>
          <w:rFonts w:ascii="Arial" w:hAnsi="Arial" w:cs="Arial"/>
        </w:rPr>
        <w:t>będzie</w:t>
      </w:r>
      <w:r w:rsidR="00782EF4" w:rsidRPr="00B77C75">
        <w:rPr>
          <w:rFonts w:ascii="Arial" w:hAnsi="Arial" w:cs="Arial"/>
        </w:rPr>
        <w:t xml:space="preserve"> prowadzenie gospodarki leśnej w pełnym zakresie (łącznie z wprowadzeniem lub dopuszczeniem naturalnego powstania roślinności leśnej)</w:t>
      </w:r>
      <w:r w:rsidRPr="00B77C75">
        <w:rPr>
          <w:rFonts w:ascii="Arial" w:hAnsi="Arial" w:cs="Arial"/>
        </w:rPr>
        <w:t>;</w:t>
      </w:r>
    </w:p>
    <w:p w14:paraId="52D80C36" w14:textId="6F9DE93E" w:rsidR="00782EF4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6) r</w:t>
      </w:r>
      <w:r w:rsidR="00782EF4" w:rsidRPr="00B77C75">
        <w:rPr>
          <w:rFonts w:ascii="Arial" w:hAnsi="Arial" w:cs="Arial"/>
        </w:rPr>
        <w:t>ealizacja inwestycji będzie podlegała procedur</w:t>
      </w:r>
      <w:r w:rsidR="00F05A83" w:rsidRPr="00B77C75">
        <w:rPr>
          <w:rFonts w:ascii="Arial" w:hAnsi="Arial" w:cs="Arial"/>
        </w:rPr>
        <w:t>om</w:t>
      </w:r>
      <w:r w:rsidR="00782EF4" w:rsidRPr="00B77C75">
        <w:rPr>
          <w:rFonts w:ascii="Arial" w:hAnsi="Arial" w:cs="Arial"/>
        </w:rPr>
        <w:t xml:space="preserve"> określon</w:t>
      </w:r>
      <w:r w:rsidR="00F05A83" w:rsidRPr="00B77C75">
        <w:rPr>
          <w:rFonts w:ascii="Arial" w:hAnsi="Arial" w:cs="Arial"/>
        </w:rPr>
        <w:t xml:space="preserve">ym </w:t>
      </w:r>
      <w:r w:rsidR="00782EF4" w:rsidRPr="00B77C75">
        <w:rPr>
          <w:rFonts w:ascii="Arial" w:hAnsi="Arial" w:cs="Arial"/>
        </w:rPr>
        <w:t>w</w:t>
      </w:r>
      <w:r w:rsidRPr="00B77C75">
        <w:rPr>
          <w:rFonts w:ascii="Arial" w:hAnsi="Arial" w:cs="Arial"/>
        </w:rPr>
        <w:t xml:space="preserve"> przepisach</w:t>
      </w:r>
      <w:r w:rsidR="00782EF4" w:rsidRPr="00B77C75">
        <w:rPr>
          <w:rFonts w:ascii="Arial" w:hAnsi="Arial" w:cs="Arial"/>
        </w:rPr>
        <w:t xml:space="preserve"> ustawy z dnia 3 lutego 1995 r. o ochronie gruntów rolnych i leśnych</w:t>
      </w:r>
      <w:r w:rsidRPr="00B77C75">
        <w:rPr>
          <w:rFonts w:ascii="Arial" w:hAnsi="Arial" w:cs="Arial"/>
        </w:rPr>
        <w:t xml:space="preserve"> </w:t>
      </w:r>
      <w:r w:rsidRPr="00A5452F">
        <w:rPr>
          <w:rFonts w:ascii="Arial" w:hAnsi="Arial" w:cs="Arial"/>
        </w:rPr>
        <w:t>(Dz. U. z </w:t>
      </w:r>
      <w:r w:rsidR="00B32CFA" w:rsidRPr="00A5452F">
        <w:rPr>
          <w:rFonts w:ascii="Arial" w:hAnsi="Arial" w:cs="Arial"/>
        </w:rPr>
        <w:t>2024</w:t>
      </w:r>
      <w:r w:rsidRPr="00A5452F">
        <w:rPr>
          <w:rFonts w:ascii="Arial" w:hAnsi="Arial" w:cs="Arial"/>
        </w:rPr>
        <w:t xml:space="preserve"> r. poz. </w:t>
      </w:r>
      <w:r w:rsidR="00B32CFA" w:rsidRPr="00A5452F">
        <w:rPr>
          <w:rFonts w:ascii="Arial" w:hAnsi="Arial" w:cs="Arial"/>
        </w:rPr>
        <w:t>82 z</w:t>
      </w:r>
      <w:r w:rsidR="00C51983">
        <w:rPr>
          <w:rFonts w:ascii="Arial" w:hAnsi="Arial" w:cs="Arial"/>
        </w:rPr>
        <w:t>e</w:t>
      </w:r>
      <w:r w:rsidR="00B32CFA" w:rsidRPr="00A5452F">
        <w:rPr>
          <w:rFonts w:ascii="Arial" w:hAnsi="Arial" w:cs="Arial"/>
        </w:rPr>
        <w:t xml:space="preserve"> zm.</w:t>
      </w:r>
      <w:r w:rsidRPr="00A5452F">
        <w:rPr>
          <w:rFonts w:ascii="Arial" w:hAnsi="Arial" w:cs="Arial"/>
        </w:rPr>
        <w:t>)</w:t>
      </w:r>
      <w:r w:rsidRPr="00B77C75">
        <w:rPr>
          <w:rFonts w:ascii="Arial" w:hAnsi="Arial" w:cs="Arial"/>
        </w:rPr>
        <w:t xml:space="preserve"> </w:t>
      </w:r>
      <w:r w:rsidR="00F05A83" w:rsidRPr="00B77C75">
        <w:rPr>
          <w:rFonts w:ascii="Arial" w:hAnsi="Arial" w:cs="Arial"/>
        </w:rPr>
        <w:t xml:space="preserve">w przypadku </w:t>
      </w:r>
      <w:r w:rsidR="00A230AC" w:rsidRPr="00B77C75">
        <w:rPr>
          <w:rFonts w:ascii="Arial" w:hAnsi="Arial" w:cs="Arial"/>
        </w:rPr>
        <w:t>zaistnienia przesłanek określonych</w:t>
      </w:r>
      <w:r w:rsidR="000311E1" w:rsidRPr="00B77C75">
        <w:rPr>
          <w:rFonts w:ascii="Arial" w:hAnsi="Arial" w:cs="Arial"/>
        </w:rPr>
        <w:t xml:space="preserve"> w </w:t>
      </w:r>
      <w:r w:rsidR="00A230AC" w:rsidRPr="00B77C75">
        <w:rPr>
          <w:rFonts w:ascii="Arial" w:hAnsi="Arial" w:cs="Arial"/>
        </w:rPr>
        <w:t xml:space="preserve">przepisach tej ustawy; w szczególności </w:t>
      </w:r>
      <w:r w:rsidR="00E2320D" w:rsidRPr="00B77C75">
        <w:rPr>
          <w:rFonts w:ascii="Arial" w:hAnsi="Arial" w:cs="Arial"/>
        </w:rPr>
        <w:t xml:space="preserve">trwałe </w:t>
      </w:r>
      <w:r w:rsidR="00782EF4" w:rsidRPr="00B77C75">
        <w:rPr>
          <w:rFonts w:ascii="Arial" w:hAnsi="Arial" w:cs="Arial"/>
        </w:rPr>
        <w:t>wyłączeni</w:t>
      </w:r>
      <w:r w:rsidR="00A230AC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gruntów leśnych</w:t>
      </w:r>
      <w:r w:rsidRPr="00B77C75">
        <w:rPr>
          <w:rFonts w:ascii="Arial" w:hAnsi="Arial" w:cs="Arial"/>
        </w:rPr>
        <w:t xml:space="preserve"> </w:t>
      </w:r>
      <w:r w:rsidR="000311E1" w:rsidRPr="00B77C75">
        <w:rPr>
          <w:rFonts w:ascii="Arial" w:hAnsi="Arial" w:cs="Arial"/>
        </w:rPr>
        <w:t>z </w:t>
      </w:r>
      <w:r w:rsidR="00782EF4" w:rsidRPr="00B77C75">
        <w:rPr>
          <w:rFonts w:ascii="Arial" w:hAnsi="Arial" w:cs="Arial"/>
        </w:rPr>
        <w:t>produkcji</w:t>
      </w:r>
      <w:r w:rsidR="00A230AC" w:rsidRPr="00B77C75">
        <w:rPr>
          <w:rFonts w:ascii="Arial" w:hAnsi="Arial" w:cs="Arial"/>
        </w:rPr>
        <w:t xml:space="preserve"> będzie zachodziło</w:t>
      </w:r>
      <w:r w:rsidR="00782EF4" w:rsidRPr="00B77C75">
        <w:rPr>
          <w:rFonts w:ascii="Arial" w:hAnsi="Arial" w:cs="Arial"/>
        </w:rPr>
        <w:t>, jeśli: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łączna szerokość trwale zajętego pasa gruntu przekroczy szerokość 2 m wraz z istniejącymi w tym pasie mediami (procedurze podlega cały pas gruntu),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konieczna jest wycinka drzewostanu,</w:t>
      </w:r>
      <w:r w:rsidRPr="00B77C75">
        <w:rPr>
          <w:rFonts w:ascii="Arial" w:hAnsi="Arial" w:cs="Arial"/>
        </w:rPr>
        <w:t xml:space="preserve"> </w:t>
      </w:r>
      <w:ins w:id="0" w:author="Monika Meisner" w:date="2025-09-10T09:39:00Z">
        <w:r w:rsidR="00303C8E">
          <w:rPr>
            <w:rFonts w:ascii="Arial" w:hAnsi="Arial" w:cs="Arial"/>
          </w:rPr>
          <w:t xml:space="preserve"> </w:t>
        </w:r>
      </w:ins>
      <w:r w:rsidR="00782EF4" w:rsidRPr="00B77C75">
        <w:rPr>
          <w:rFonts w:ascii="Arial" w:hAnsi="Arial" w:cs="Arial"/>
        </w:rPr>
        <w:t>grunt będzie zabudowany w sposób uniemożliwiający wegetację roślin,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realizacja inwestycji spowoduje utrudnienia w prowadzeniu gospodarki leśnej lub brak możliwości jej </w:t>
      </w:r>
      <w:r w:rsidRPr="00B77C75">
        <w:rPr>
          <w:rFonts w:ascii="Arial" w:hAnsi="Arial" w:cs="Arial"/>
        </w:rPr>
        <w:t>prowadzenia;</w:t>
      </w:r>
    </w:p>
    <w:p w14:paraId="455966C8" w14:textId="3953F3CF" w:rsidR="00D94DDB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7) przed rozpoczęciem prac, o których mowa w projekcie technicznym podmiot uprawniony zawrze z nadleśnictwem umowę odpłatnego korzystania z nieruchomości na czas prowadzenia prac</w:t>
      </w:r>
      <w:r w:rsidR="009105CC" w:rsidRPr="00B77C75">
        <w:rPr>
          <w:rFonts w:ascii="Arial" w:hAnsi="Arial" w:cs="Arial"/>
        </w:rPr>
        <w:t xml:space="preserve"> oraz eksploatacji i konserwacji obiektów i urządzeń</w:t>
      </w:r>
      <w:r w:rsidR="00780063">
        <w:rPr>
          <w:rFonts w:ascii="Arial" w:hAnsi="Arial" w:cs="Arial"/>
        </w:rPr>
        <w:t xml:space="preserve"> zgodnie z wzorem</w:t>
      </w:r>
      <w:r w:rsidR="00624CE1">
        <w:rPr>
          <w:rFonts w:ascii="Arial" w:hAnsi="Arial" w:cs="Arial"/>
        </w:rPr>
        <w:t xml:space="preserve"> stanowiącym załącznik nr 2 do niniejszych warunków</w:t>
      </w:r>
      <w:r w:rsidRPr="00B77C75">
        <w:rPr>
          <w:rFonts w:ascii="Arial" w:hAnsi="Arial" w:cs="Arial"/>
        </w:rPr>
        <w:t>; protokół zdawczo-odbiorczy podpisany przez upoważnionych przedstawicieli stron będzie podstawą do wejścia na nieruchomość;</w:t>
      </w:r>
      <w:r w:rsidR="009105CC" w:rsidRPr="00B77C75">
        <w:rPr>
          <w:rFonts w:ascii="Arial" w:hAnsi="Arial" w:cs="Arial"/>
        </w:rPr>
        <w:t xml:space="preserve"> p</w:t>
      </w:r>
      <w:r w:rsidR="00782EF4" w:rsidRPr="00B77C75">
        <w:rPr>
          <w:rFonts w:ascii="Arial" w:hAnsi="Arial" w:cs="Arial"/>
        </w:rPr>
        <w:t>rotokół</w:t>
      </w:r>
      <w:r w:rsidR="009105CC" w:rsidRPr="00B77C75">
        <w:rPr>
          <w:rFonts w:ascii="Arial" w:hAnsi="Arial" w:cs="Arial"/>
        </w:rPr>
        <w:t xml:space="preserve"> zdawczo-odbiorczy</w:t>
      </w:r>
      <w:r w:rsidR="00782EF4" w:rsidRPr="00B77C75">
        <w:rPr>
          <w:rFonts w:ascii="Arial" w:hAnsi="Arial" w:cs="Arial"/>
        </w:rPr>
        <w:t xml:space="preserve"> obowiązuje również przy przekazaniu nieruchomości po zakończeniu</w:t>
      </w:r>
      <w:r w:rsidR="00D94DDB" w:rsidRPr="00B77C75">
        <w:rPr>
          <w:rFonts w:ascii="Arial" w:hAnsi="Arial" w:cs="Arial"/>
        </w:rPr>
        <w:t xml:space="preserve"> prac oraz przy naprawie lub </w:t>
      </w:r>
      <w:r w:rsidR="00D94DDB" w:rsidRPr="00B77C75">
        <w:rPr>
          <w:rFonts w:ascii="Arial" w:hAnsi="Arial" w:cs="Arial"/>
        </w:rPr>
        <w:lastRenderedPageBreak/>
        <w:t>przebudowie infrastruktury telekomunikacyjnej.</w:t>
      </w:r>
    </w:p>
    <w:p w14:paraId="11C8E777" w14:textId="77777777" w:rsidR="001E6C4A" w:rsidRPr="00B77C75" w:rsidRDefault="001E6C4A" w:rsidP="00A230AC">
      <w:pPr>
        <w:spacing w:line="360" w:lineRule="auto"/>
        <w:rPr>
          <w:rFonts w:ascii="Arial" w:hAnsi="Arial" w:cs="Arial"/>
        </w:rPr>
      </w:pPr>
    </w:p>
    <w:p w14:paraId="63648DC8" w14:textId="77777777" w:rsidR="00E6306D" w:rsidRPr="00B77C75" w:rsidRDefault="00E6306D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9105CC" w:rsidRPr="00B77C75">
        <w:rPr>
          <w:rFonts w:ascii="Arial" w:hAnsi="Arial" w:cs="Arial"/>
        </w:rPr>
        <w:t>3</w:t>
      </w:r>
    </w:p>
    <w:p w14:paraId="14562453" w14:textId="03B5AEFD" w:rsidR="00B32CFA" w:rsidRDefault="008562D7" w:rsidP="00A6008D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284" w:hanging="284"/>
        <w:jc w:val="both"/>
        <w:rPr>
          <w:rFonts w:ascii="Arial" w:hAnsi="Arial" w:cs="Arial"/>
        </w:rPr>
      </w:pPr>
      <w:r w:rsidRPr="00B32CFA">
        <w:rPr>
          <w:rFonts w:ascii="Arial" w:hAnsi="Arial" w:cs="Arial"/>
        </w:rPr>
        <w:t xml:space="preserve">Opłata za umieszczanie na nieruchomości obiektów i urządzeń infrastruktury telekomunikacyjnej, o którym mowa w art. 33 ust. 1 ustawy z dnia 7 maja 2010 r. o wspieraniu rozwoju usług i sieci telekomunikacyjnych wynosi </w:t>
      </w:r>
      <w:r w:rsidR="007F2E86">
        <w:rPr>
          <w:rFonts w:ascii="Arial" w:hAnsi="Arial" w:cs="Arial"/>
        </w:rPr>
        <w:t>nie więcej niż</w:t>
      </w:r>
      <w:r w:rsidR="00C202DE">
        <w:rPr>
          <w:rFonts w:ascii="Arial" w:hAnsi="Arial" w:cs="Arial"/>
        </w:rPr>
        <w:t xml:space="preserve"> </w:t>
      </w:r>
      <w:r w:rsidRPr="00B32CFA">
        <w:rPr>
          <w:rFonts w:ascii="Arial" w:hAnsi="Arial" w:cs="Arial"/>
        </w:rPr>
        <w:t xml:space="preserve">2,5 zł </w:t>
      </w:r>
      <w:r w:rsidR="00C202DE">
        <w:rPr>
          <w:rFonts w:ascii="Arial" w:hAnsi="Arial" w:cs="Arial"/>
        </w:rPr>
        <w:t xml:space="preserve">          </w:t>
      </w:r>
      <w:r w:rsidRPr="00B32CFA">
        <w:rPr>
          <w:rFonts w:ascii="Arial" w:hAnsi="Arial" w:cs="Arial"/>
        </w:rPr>
        <w:t>za 1 m² za każdy rok, przy czym odpłatność nie występuje, gdy inwestycja będzie realizowana wyłącznie na potrzeby nadleśnictwa dla obiektów budowlanych służących realizowaniu zadań związanych z gospodarką leśną</w:t>
      </w:r>
      <w:r w:rsidR="00780063">
        <w:rPr>
          <w:rFonts w:ascii="Arial" w:hAnsi="Arial" w:cs="Arial"/>
        </w:rPr>
        <w:t>, albo w przypadku wskazanym w umowie stron.</w:t>
      </w:r>
    </w:p>
    <w:p w14:paraId="7F2A84F2" w14:textId="7AC3FE0B" w:rsidR="00710309" w:rsidRDefault="00710309" w:rsidP="00A6008D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Pr="00710309">
        <w:rPr>
          <w:rFonts w:ascii="Arial" w:hAnsi="Arial" w:cs="Arial"/>
        </w:rPr>
        <w:t xml:space="preserve"> umieszczenie na nieruchomości obiektów i urządzeń infrastruktury telekomunikacyjnej przez okres krótszy niż rok opłata obliczana jest proporcjonalnie do liczby dni umieszczenia tych obiektów i urządzeń na nieruchomości</w:t>
      </w:r>
    </w:p>
    <w:p w14:paraId="1774ECB3" w14:textId="18F80D7F" w:rsidR="00D94DDB" w:rsidRPr="00B32CFA" w:rsidRDefault="00D94DDB" w:rsidP="00A6008D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284" w:hanging="284"/>
        <w:jc w:val="both"/>
        <w:rPr>
          <w:rFonts w:ascii="Arial" w:hAnsi="Arial" w:cs="Arial"/>
        </w:rPr>
      </w:pPr>
      <w:r w:rsidRPr="00B32CFA">
        <w:rPr>
          <w:rFonts w:ascii="Arial" w:hAnsi="Arial" w:cs="Arial"/>
        </w:rPr>
        <w:t>Opłata wyliczana będzie według poniższych wzorów:</w:t>
      </w:r>
    </w:p>
    <w:p w14:paraId="7BA95CE0" w14:textId="77777777" w:rsidR="00A6008D" w:rsidRPr="00B77C75" w:rsidRDefault="00A6008D" w:rsidP="000311E1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</w:rPr>
      </w:pPr>
    </w:p>
    <w:p w14:paraId="2B5CF304" w14:textId="77777777" w:rsidR="00161BD2" w:rsidRPr="00B77C75" w:rsidRDefault="00D94DDB" w:rsidP="00A6008D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hAnsi="Arial" w:cs="Arial"/>
        </w:rPr>
        <w:t>1)</w:t>
      </w:r>
      <w:r w:rsidRPr="00B77C75">
        <w:rPr>
          <w:rFonts w:ascii="Arial" w:eastAsia="Calibri" w:hAnsi="Arial" w:cs="Arial"/>
          <w:lang w:eastAsia="en-US"/>
        </w:rPr>
        <w:t xml:space="preserve"> </w:t>
      </w:r>
      <w:r w:rsidR="00161BD2" w:rsidRPr="00B77C75">
        <w:rPr>
          <w:rFonts w:ascii="Arial" w:eastAsia="Calibri" w:hAnsi="Arial" w:cs="Arial"/>
          <w:lang w:eastAsia="en-US"/>
        </w:rPr>
        <w:t>dla umieszczenia obiektów liniowych (np. linie kablowe, kanalizacja kablowa):</w:t>
      </w:r>
    </w:p>
    <w:p w14:paraId="27E39AD3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</w:rPr>
      </w:pPr>
    </w:p>
    <w:p w14:paraId="61B7573C" w14:textId="77777777" w:rsidR="00161BD2" w:rsidRPr="00B77C75" w:rsidRDefault="00161BD2" w:rsidP="00A6008D">
      <w:pPr>
        <w:widowControl/>
        <w:tabs>
          <w:tab w:val="left" w:pos="444"/>
        </w:tabs>
        <w:autoSpaceDE/>
        <w:autoSpaceDN/>
        <w:adjustRightInd/>
        <w:spacing w:line="360" w:lineRule="auto"/>
        <w:ind w:left="425" w:right="23"/>
        <w:jc w:val="center"/>
        <w:rPr>
          <w:rFonts w:ascii="Arial" w:eastAsia="Calibri" w:hAnsi="Arial" w:cs="Arial"/>
          <w:lang w:val="en-US" w:eastAsia="en-US"/>
        </w:rPr>
      </w:pPr>
      <w:r w:rsidRPr="00B77C75">
        <w:rPr>
          <w:rFonts w:ascii="Arial" w:eastAsia="Calibri" w:hAnsi="Arial" w:cs="Arial"/>
          <w:i/>
          <w:lang w:val="en-US" w:eastAsia="en-US"/>
        </w:rPr>
        <w:t>O</w:t>
      </w:r>
      <w:r w:rsidRPr="00B77C75">
        <w:rPr>
          <w:rFonts w:ascii="Arial" w:eastAsia="Calibri" w:hAnsi="Arial" w:cs="Arial"/>
          <w:i/>
          <w:vertAlign w:val="subscript"/>
          <w:lang w:val="en-US" w:eastAsia="en-US"/>
        </w:rPr>
        <w:t>r</w:t>
      </w:r>
      <m:oMath>
        <m:r>
          <w:rPr>
            <w:rFonts w:ascii="Cambria Math" w:eastAsia="Calibri" w:hAnsi="Arial" w:cs="Arial"/>
            <w:vertAlign w:val="subscript"/>
            <w:lang w:val="en-US" w:eastAsia="en-US"/>
          </w:rPr>
          <m:t xml:space="preserve">  </m:t>
        </m:r>
        <m:r>
          <m:rPr>
            <m:sty m:val="p"/>
          </m:rPr>
          <w:rPr>
            <w:rFonts w:ascii="Cambria Math" w:eastAsia="Calibri" w:hAnsi="Arial" w:cs="Arial"/>
            <w:lang w:val="en-US" w:eastAsia="en-US"/>
          </w:rPr>
          <m:t>=</m:t>
        </m:r>
        <m:r>
          <w:rPr>
            <w:rFonts w:ascii="Cambria Math" w:eastAsia="Calibri" w:hAnsi="Cambria Math" w:cs="Arial"/>
            <w:lang w:val="en-US" w:eastAsia="en-US"/>
          </w:rPr>
          <m:t>l</m:t>
        </m:r>
        <m:r>
          <w:rPr>
            <w:rFonts w:ascii="Tahoma" w:eastAsia="Calibri" w:hAnsi="Arial" w:cs="Arial"/>
            <w:lang w:val="en-US" w:eastAsia="en-US"/>
          </w:rPr>
          <m:t>×</m:t>
        </m:r>
        <m:r>
          <w:rPr>
            <w:rFonts w:ascii="Cambria Math" w:eastAsia="Calibri" w:hAnsi="Cambria Math" w:cs="Arial"/>
            <w:lang w:val="en-US" w:eastAsia="en-US"/>
          </w:rPr>
          <m:t>d</m:t>
        </m:r>
        <m:r>
          <w:rPr>
            <w:rFonts w:ascii="Tahoma" w:eastAsia="Calibri" w:hAnsi="Arial" w:cs="Arial"/>
            <w:lang w:val="en-US" w:eastAsia="en-US"/>
          </w:rPr>
          <m:t>×</m:t>
        </m:r>
        <m:r>
          <w:rPr>
            <w:rFonts w:ascii="Cambria Math" w:eastAsia="Calibri" w:hAnsi="Cambria Math" w:cs="Arial"/>
            <w:lang w:eastAsia="en-US"/>
          </w:rPr>
          <m:t>S</m:t>
        </m:r>
      </m:oMath>
    </w:p>
    <w:p w14:paraId="519A76AE" w14:textId="77777777" w:rsidR="00161BD2" w:rsidRPr="00B77C75" w:rsidRDefault="00161BD2" w:rsidP="00A6008D">
      <w:pPr>
        <w:widowControl/>
        <w:tabs>
          <w:tab w:val="left" w:pos="709"/>
        </w:tabs>
        <w:autoSpaceDE/>
        <w:autoSpaceDN/>
        <w:adjustRightInd/>
        <w:spacing w:line="360" w:lineRule="auto"/>
        <w:ind w:left="709" w:right="23"/>
        <w:jc w:val="both"/>
        <w:rPr>
          <w:rFonts w:ascii="Arial" w:eastAsia="Calibri" w:hAnsi="Arial" w:cs="Arial"/>
          <w:lang w:val="en-US" w:eastAsia="en-US"/>
        </w:rPr>
      </w:pPr>
      <w:proofErr w:type="spellStart"/>
      <w:r w:rsidRPr="00B77C75">
        <w:rPr>
          <w:rFonts w:ascii="Arial" w:eastAsia="Calibri" w:hAnsi="Arial" w:cs="Arial"/>
          <w:lang w:val="en-US" w:eastAsia="en-US"/>
        </w:rPr>
        <w:t>gdzie</w:t>
      </w:r>
      <w:proofErr w:type="spellEnd"/>
      <w:r w:rsidRPr="00B77C75">
        <w:rPr>
          <w:rFonts w:ascii="Arial" w:eastAsia="Calibri" w:hAnsi="Arial" w:cs="Arial"/>
          <w:lang w:val="en-US" w:eastAsia="en-US"/>
        </w:rPr>
        <w:t xml:space="preserve">: </w:t>
      </w:r>
    </w:p>
    <w:p w14:paraId="2DC7E1E8" w14:textId="41624BBD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O</w:t>
      </w:r>
      <w:r w:rsidRPr="00B77C75">
        <w:rPr>
          <w:rFonts w:ascii="Arial" w:eastAsia="Calibri" w:hAnsi="Arial" w:cs="Arial"/>
          <w:vertAlign w:val="subscript"/>
          <w:lang w:eastAsia="en-US"/>
        </w:rPr>
        <w:t>r</w:t>
      </w:r>
      <w:r w:rsidRPr="00B77C75">
        <w:rPr>
          <w:rFonts w:ascii="Arial" w:eastAsia="Calibri" w:hAnsi="Arial" w:cs="Arial"/>
          <w:vertAlign w:val="subscript"/>
          <w:lang w:eastAsia="en-US"/>
        </w:rPr>
        <w:tab/>
      </w:r>
      <w:r w:rsidRPr="00B77C75">
        <w:rPr>
          <w:rFonts w:ascii="Arial" w:eastAsia="Calibri" w:hAnsi="Arial" w:cs="Arial"/>
          <w:lang w:eastAsia="en-US"/>
        </w:rPr>
        <w:t>– opłata</w:t>
      </w:r>
      <w:r w:rsidR="00B32CFA">
        <w:rPr>
          <w:rFonts w:ascii="Arial" w:eastAsia="Calibri" w:hAnsi="Arial" w:cs="Arial"/>
          <w:lang w:eastAsia="en-US"/>
        </w:rPr>
        <w:t xml:space="preserve"> za powierzchnię udostępnianą na czas budowy, a po budowie opłata</w:t>
      </w:r>
      <w:r w:rsidRPr="00B77C75">
        <w:rPr>
          <w:rFonts w:ascii="Arial" w:eastAsia="Calibri" w:hAnsi="Arial" w:cs="Arial"/>
          <w:lang w:eastAsia="en-US"/>
        </w:rPr>
        <w:t xml:space="preserve"> </w:t>
      </w:r>
      <w:r w:rsidR="00B32CFA">
        <w:rPr>
          <w:rFonts w:ascii="Arial" w:eastAsia="Calibri" w:hAnsi="Arial" w:cs="Arial"/>
          <w:lang w:eastAsia="en-US"/>
        </w:rPr>
        <w:br/>
        <w:t xml:space="preserve">   </w:t>
      </w:r>
      <w:r w:rsidRPr="00B77C75">
        <w:rPr>
          <w:rFonts w:ascii="Arial" w:eastAsia="Calibri" w:hAnsi="Arial" w:cs="Arial"/>
          <w:lang w:eastAsia="en-US"/>
        </w:rPr>
        <w:t>roczna za umieszczenie obiektu liniowego [PLN],</w:t>
      </w:r>
    </w:p>
    <w:p w14:paraId="68323BF3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l</w:t>
      </w:r>
      <w:r w:rsidRPr="00B77C75">
        <w:rPr>
          <w:rFonts w:ascii="Arial" w:eastAsia="Calibri" w:hAnsi="Arial" w:cs="Arial"/>
          <w:lang w:eastAsia="en-US"/>
        </w:rPr>
        <w:tab/>
        <w:t>– długość obiektu liniowego [</w:t>
      </w:r>
      <w:proofErr w:type="spellStart"/>
      <w:r w:rsidRPr="00B77C75">
        <w:rPr>
          <w:rFonts w:ascii="Arial" w:eastAsia="Calibri" w:hAnsi="Arial" w:cs="Arial"/>
          <w:lang w:eastAsia="en-US"/>
        </w:rPr>
        <w:t>mb</w:t>
      </w:r>
      <w:proofErr w:type="spellEnd"/>
      <w:r w:rsidRPr="00B77C75">
        <w:rPr>
          <w:rFonts w:ascii="Arial" w:eastAsia="Calibri" w:hAnsi="Arial" w:cs="Arial"/>
          <w:lang w:eastAsia="en-US"/>
        </w:rPr>
        <w:t>],</w:t>
      </w:r>
    </w:p>
    <w:p w14:paraId="6A32BBBB" w14:textId="1E8C991A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d</w:t>
      </w:r>
      <w:r w:rsidRPr="00B77C75">
        <w:rPr>
          <w:rFonts w:ascii="Arial" w:eastAsia="Calibri" w:hAnsi="Arial" w:cs="Arial"/>
          <w:lang w:eastAsia="en-US"/>
        </w:rPr>
        <w:tab/>
        <w:t>–</w:t>
      </w:r>
      <w:r w:rsidR="00B32CFA">
        <w:rPr>
          <w:rFonts w:ascii="Arial" w:eastAsia="Calibri" w:hAnsi="Arial" w:cs="Arial"/>
          <w:lang w:eastAsia="en-US"/>
        </w:rPr>
        <w:t xml:space="preserve"> średnica lub szerokość zajętego na czas budowy pasa nieruchomości, a po   </w:t>
      </w:r>
      <w:r w:rsidR="00B32CFA">
        <w:rPr>
          <w:rFonts w:ascii="Arial" w:eastAsia="Calibri" w:hAnsi="Arial" w:cs="Arial"/>
          <w:lang w:eastAsia="en-US"/>
        </w:rPr>
        <w:br/>
        <w:t xml:space="preserve">   budowie</w:t>
      </w:r>
      <w:r w:rsidRPr="00B77C75">
        <w:rPr>
          <w:rFonts w:ascii="Arial" w:eastAsia="Calibri" w:hAnsi="Arial" w:cs="Arial"/>
          <w:lang w:eastAsia="en-US"/>
        </w:rPr>
        <w:t xml:space="preserve"> średnica lub szerokość zewnętrzna obiektu liniowego [m],</w:t>
      </w:r>
    </w:p>
    <w:p w14:paraId="3758E8B3" w14:textId="052C7E99" w:rsidR="00161BD2" w:rsidRPr="00B77C75" w:rsidRDefault="00161BD2" w:rsidP="00B32CFA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 xml:space="preserve">S </w:t>
      </w:r>
      <w:r w:rsidRPr="00B77C75">
        <w:rPr>
          <w:rFonts w:ascii="Arial" w:eastAsia="Calibri" w:hAnsi="Arial" w:cs="Arial"/>
          <w:lang w:eastAsia="en-US"/>
        </w:rPr>
        <w:tab/>
        <w:t xml:space="preserve">– stawka opłaty rocznej za umieszczenie na </w:t>
      </w:r>
      <w:r w:rsidR="00D94DDB" w:rsidRPr="00B77C75">
        <w:rPr>
          <w:rFonts w:ascii="Arial" w:eastAsia="Calibri" w:hAnsi="Arial" w:cs="Arial"/>
          <w:lang w:eastAsia="en-US"/>
        </w:rPr>
        <w:t>n</w:t>
      </w:r>
      <w:r w:rsidRPr="00B77C75">
        <w:rPr>
          <w:rFonts w:ascii="Arial" w:eastAsia="Calibri" w:hAnsi="Arial" w:cs="Arial"/>
          <w:lang w:eastAsia="en-US"/>
        </w:rPr>
        <w:t>ieruchomości obiekt</w:t>
      </w:r>
      <w:r w:rsidR="00B32CFA">
        <w:rPr>
          <w:rFonts w:ascii="Arial" w:eastAsia="Calibri" w:hAnsi="Arial" w:cs="Arial"/>
          <w:lang w:eastAsia="en-US"/>
        </w:rPr>
        <w:t xml:space="preserve">u </w:t>
      </w:r>
      <w:r w:rsidRPr="00B77C75">
        <w:rPr>
          <w:rFonts w:ascii="Arial" w:eastAsia="Calibri" w:hAnsi="Arial" w:cs="Arial"/>
          <w:lang w:eastAsia="en-US"/>
        </w:rPr>
        <w:t xml:space="preserve">liniowego </w:t>
      </w:r>
      <w:r w:rsidR="00B32CFA">
        <w:rPr>
          <w:rFonts w:ascii="Arial" w:eastAsia="Calibri" w:hAnsi="Arial" w:cs="Arial"/>
          <w:lang w:eastAsia="en-US"/>
        </w:rPr>
        <w:t xml:space="preserve">   </w:t>
      </w:r>
      <w:r w:rsidR="00B32CFA">
        <w:rPr>
          <w:rFonts w:ascii="Arial" w:eastAsia="Calibri" w:hAnsi="Arial" w:cs="Arial"/>
          <w:lang w:eastAsia="en-US"/>
        </w:rPr>
        <w:br/>
        <w:t xml:space="preserve">   </w:t>
      </w:r>
      <w:r w:rsidRPr="00B77C75">
        <w:rPr>
          <w:rFonts w:ascii="Arial" w:eastAsia="Calibri" w:hAnsi="Arial" w:cs="Arial"/>
          <w:lang w:eastAsia="en-US"/>
        </w:rPr>
        <w:t>[PLN/m</w:t>
      </w:r>
      <w:r w:rsidRPr="00B77C75">
        <w:rPr>
          <w:rFonts w:ascii="Arial" w:eastAsia="Calibri" w:hAnsi="Arial" w:cs="Arial"/>
          <w:vertAlign w:val="superscript"/>
          <w:lang w:eastAsia="en-US"/>
        </w:rPr>
        <w:t>2</w:t>
      </w:r>
      <w:r w:rsidR="00D94DDB" w:rsidRPr="00B77C75">
        <w:rPr>
          <w:rFonts w:ascii="Arial" w:eastAsia="Calibri" w:hAnsi="Arial" w:cs="Arial"/>
          <w:lang w:eastAsia="en-US"/>
        </w:rPr>
        <w:t>]</w:t>
      </w:r>
    </w:p>
    <w:p w14:paraId="68E3E6DA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</w:p>
    <w:p w14:paraId="0A1C3282" w14:textId="77777777" w:rsidR="00161BD2" w:rsidRPr="00B77C75" w:rsidRDefault="00D94DDB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 xml:space="preserve">2) </w:t>
      </w:r>
      <w:r w:rsidR="00161BD2" w:rsidRPr="00B77C75">
        <w:rPr>
          <w:rFonts w:ascii="Arial" w:eastAsia="MS Mincho" w:hAnsi="Arial" w:cs="Arial"/>
        </w:rPr>
        <w:t xml:space="preserve">dla </w:t>
      </w:r>
      <w:r w:rsidR="00161BD2" w:rsidRPr="00B77C75">
        <w:rPr>
          <w:rFonts w:ascii="Arial" w:eastAsia="Calibri" w:hAnsi="Arial" w:cs="Arial"/>
          <w:lang w:eastAsia="en-US"/>
        </w:rPr>
        <w:t>umieszczenia</w:t>
      </w:r>
      <w:r w:rsidR="00161BD2" w:rsidRPr="00B77C75">
        <w:rPr>
          <w:rFonts w:ascii="Arial" w:eastAsia="MS Mincho" w:hAnsi="Arial" w:cs="Arial"/>
        </w:rPr>
        <w:t xml:space="preserve"> obiektów nieliniowych (np. wieże, maszty):</w:t>
      </w:r>
    </w:p>
    <w:p w14:paraId="76CA5B9F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left="3686" w:right="23"/>
        <w:jc w:val="both"/>
        <w:rPr>
          <w:rFonts w:ascii="Arial" w:eastAsia="Calibri" w:hAnsi="Arial" w:cs="Arial"/>
          <w:i/>
          <w:lang w:eastAsia="en-US"/>
        </w:rPr>
      </w:pPr>
    </w:p>
    <w:p w14:paraId="4C29DE05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3686" w:right="23"/>
        <w:jc w:val="both"/>
        <w:rPr>
          <w:rFonts w:ascii="Arial" w:eastAsia="Calibri" w:hAnsi="Arial" w:cs="Arial"/>
          <w:i/>
          <w:lang w:eastAsia="en-US"/>
        </w:rPr>
      </w:pPr>
      <w:r w:rsidRPr="00B77C75">
        <w:rPr>
          <w:rFonts w:ascii="Arial" w:eastAsia="Calibri" w:hAnsi="Arial" w:cs="Arial"/>
          <w:i/>
          <w:lang w:eastAsia="en-US"/>
        </w:rPr>
        <w:t>O</w:t>
      </w:r>
      <w:r w:rsidRPr="00B77C75">
        <w:rPr>
          <w:rFonts w:ascii="Arial" w:eastAsia="Calibri" w:hAnsi="Arial" w:cs="Arial"/>
          <w:i/>
          <w:vertAlign w:val="subscript"/>
          <w:lang w:eastAsia="en-US"/>
        </w:rPr>
        <w:t>r</w:t>
      </w:r>
      <m:oMath>
        <m:r>
          <w:rPr>
            <w:rFonts w:ascii="Cambria Math" w:eastAsia="Calibri" w:hAnsi="Arial" w:cs="Arial"/>
            <w:vertAlign w:val="subscript"/>
            <w:lang w:eastAsia="en-US"/>
          </w:rPr>
          <m:t xml:space="preserve"> </m:t>
        </m:r>
        <m:r>
          <w:rPr>
            <w:rFonts w:ascii="Cambria Math" w:eastAsia="Calibri" w:hAnsi="Arial" w:cs="Arial"/>
            <w:lang w:eastAsia="en-US"/>
          </w:rPr>
          <m:t>=</m:t>
        </m:r>
        <m:r>
          <w:rPr>
            <w:rFonts w:ascii="Cambria Math" w:eastAsia="Calibri" w:hAnsi="Cambria Math" w:cs="Arial"/>
            <w:lang w:val="en-US" w:eastAsia="en-US"/>
          </w:rPr>
          <m:t>P</m:t>
        </m:r>
        <m:r>
          <w:rPr>
            <w:rFonts w:ascii="Tahoma" w:eastAsia="Calibri" w:hAnsi="Arial" w:cs="Arial"/>
            <w:lang w:eastAsia="en-US"/>
          </w:rPr>
          <m:t>×</m:t>
        </m:r>
        <m:r>
          <w:rPr>
            <w:rFonts w:ascii="Cambria Math" w:eastAsia="Calibri" w:hAnsi="Cambria Math" w:cs="Arial"/>
            <w:lang w:val="en-US" w:eastAsia="en-US"/>
          </w:rPr>
          <m:t>S</m:t>
        </m:r>
      </m:oMath>
    </w:p>
    <w:p w14:paraId="7D373802" w14:textId="77777777" w:rsidR="00161BD2" w:rsidRPr="00B77C75" w:rsidRDefault="00161BD2" w:rsidP="00A6008D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left="709" w:right="23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 xml:space="preserve">gdzie: </w:t>
      </w:r>
    </w:p>
    <w:p w14:paraId="4A6CAEE5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>O</w:t>
      </w:r>
      <w:r w:rsidRPr="00B77C75">
        <w:rPr>
          <w:rFonts w:ascii="Arial" w:eastAsia="MS Mincho" w:hAnsi="Arial" w:cs="Arial"/>
          <w:vertAlign w:val="subscript"/>
        </w:rPr>
        <w:t>r</w:t>
      </w:r>
      <w:r w:rsidRPr="00B77C75">
        <w:rPr>
          <w:rFonts w:ascii="Arial" w:eastAsia="MS Mincho" w:hAnsi="Arial" w:cs="Arial"/>
          <w:vertAlign w:val="subscript"/>
        </w:rPr>
        <w:tab/>
      </w:r>
      <w:r w:rsidRPr="00B77C75">
        <w:rPr>
          <w:rFonts w:ascii="Arial" w:eastAsia="MS Mincho" w:hAnsi="Arial" w:cs="Arial"/>
        </w:rPr>
        <w:t xml:space="preserve">– </w:t>
      </w:r>
      <w:r w:rsidRPr="00B77C75">
        <w:rPr>
          <w:rFonts w:ascii="Arial" w:eastAsia="Calibri" w:hAnsi="Arial" w:cs="Arial"/>
          <w:lang w:eastAsia="en-US"/>
        </w:rPr>
        <w:t>opłata</w:t>
      </w:r>
      <w:r w:rsidRPr="00B77C75">
        <w:rPr>
          <w:rFonts w:ascii="Arial" w:eastAsia="MS Mincho" w:hAnsi="Arial" w:cs="Arial"/>
        </w:rPr>
        <w:t xml:space="preserve"> roczna za umieszczenie </w:t>
      </w:r>
      <w:r w:rsidRPr="00B77C75">
        <w:rPr>
          <w:rFonts w:ascii="Arial" w:eastAsia="Calibri" w:hAnsi="Arial" w:cs="Arial"/>
          <w:lang w:eastAsia="en-US"/>
        </w:rPr>
        <w:t xml:space="preserve">obiektu nieliniowego </w:t>
      </w:r>
      <w:r w:rsidRPr="00B77C75">
        <w:rPr>
          <w:rFonts w:ascii="Arial" w:eastAsia="MS Mincho" w:hAnsi="Arial" w:cs="Arial"/>
        </w:rPr>
        <w:t>[PLN],</w:t>
      </w:r>
    </w:p>
    <w:p w14:paraId="467E5EEF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>P</w:t>
      </w:r>
      <w:r w:rsidRPr="00B77C75">
        <w:rPr>
          <w:rFonts w:ascii="Arial" w:eastAsia="MS Mincho" w:hAnsi="Arial" w:cs="Arial"/>
        </w:rPr>
        <w:tab/>
        <w:t xml:space="preserve">– </w:t>
      </w:r>
      <w:r w:rsidRPr="00B77C75">
        <w:rPr>
          <w:rFonts w:ascii="Arial" w:eastAsia="Calibri" w:hAnsi="Arial" w:cs="Arial"/>
          <w:lang w:eastAsia="en-US"/>
        </w:rPr>
        <w:t>powierzchnia</w:t>
      </w:r>
      <w:r w:rsidRPr="00B77C75">
        <w:rPr>
          <w:rFonts w:ascii="Arial" w:eastAsia="MS Mincho" w:hAnsi="Arial" w:cs="Arial"/>
        </w:rPr>
        <w:t xml:space="preserve"> zajęta przez rzut poziomy </w:t>
      </w:r>
      <w:r w:rsidRPr="00B77C75">
        <w:rPr>
          <w:rFonts w:ascii="Arial" w:eastAsia="Calibri" w:hAnsi="Arial" w:cs="Arial"/>
          <w:lang w:eastAsia="en-US"/>
        </w:rPr>
        <w:t xml:space="preserve">obiektu nieliniowego </w:t>
      </w:r>
      <w:r w:rsidRPr="00B77C75">
        <w:rPr>
          <w:rFonts w:ascii="Arial" w:eastAsia="MS Mincho" w:hAnsi="Arial" w:cs="Arial"/>
        </w:rPr>
        <w:t>[m</w:t>
      </w:r>
      <w:r w:rsidRPr="00B77C75">
        <w:rPr>
          <w:rFonts w:ascii="Arial" w:eastAsia="MS Mincho" w:hAnsi="Arial" w:cs="Arial"/>
          <w:vertAlign w:val="superscript"/>
        </w:rPr>
        <w:t>2</w:t>
      </w:r>
      <w:r w:rsidRPr="00B77C75">
        <w:rPr>
          <w:rFonts w:ascii="Arial" w:eastAsia="MS Mincho" w:hAnsi="Arial" w:cs="Arial"/>
        </w:rPr>
        <w:t>],</w:t>
      </w:r>
    </w:p>
    <w:p w14:paraId="79F60F37" w14:textId="626EBE4F" w:rsidR="000311E1" w:rsidRPr="007F2E86" w:rsidRDefault="00161BD2" w:rsidP="007F2E86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MS Mincho" w:hAnsi="Arial" w:cs="Arial"/>
          <w:color w:val="000000"/>
          <w:lang w:eastAsia="en-US"/>
        </w:rPr>
      </w:pPr>
      <w:r w:rsidRPr="00B77C75">
        <w:rPr>
          <w:rFonts w:ascii="Arial" w:eastAsia="MS Mincho" w:hAnsi="Arial" w:cs="Arial"/>
          <w:color w:val="000000"/>
          <w:lang w:eastAsia="en-US"/>
        </w:rPr>
        <w:t>S</w:t>
      </w:r>
      <w:r w:rsidRPr="00B77C75">
        <w:rPr>
          <w:rFonts w:ascii="Arial" w:eastAsia="MS Mincho" w:hAnsi="Arial" w:cs="Arial"/>
          <w:color w:val="000000"/>
          <w:lang w:eastAsia="en-US"/>
        </w:rPr>
        <w:tab/>
        <w:t xml:space="preserve">– </w:t>
      </w:r>
      <w:r w:rsidRPr="00B77C75">
        <w:rPr>
          <w:rFonts w:ascii="Arial" w:eastAsia="Calibri" w:hAnsi="Arial" w:cs="Arial"/>
          <w:lang w:eastAsia="en-US"/>
        </w:rPr>
        <w:t>stawka</w:t>
      </w:r>
      <w:r w:rsidRPr="00B77C75">
        <w:rPr>
          <w:rFonts w:ascii="Arial" w:eastAsia="MS Mincho" w:hAnsi="Arial" w:cs="Arial"/>
          <w:color w:val="000000"/>
          <w:lang w:eastAsia="en-US"/>
        </w:rPr>
        <w:t xml:space="preserve"> opłaty rocznej za umieszczenie na </w:t>
      </w:r>
      <w:r w:rsidR="00D94DDB" w:rsidRPr="00B77C75">
        <w:rPr>
          <w:rFonts w:ascii="Arial" w:eastAsia="MS Mincho" w:hAnsi="Arial" w:cs="Arial"/>
          <w:color w:val="000000"/>
          <w:lang w:eastAsia="en-US"/>
        </w:rPr>
        <w:t>n</w:t>
      </w:r>
      <w:r w:rsidRPr="00B77C75">
        <w:rPr>
          <w:rFonts w:ascii="Arial" w:eastAsia="MS Mincho" w:hAnsi="Arial" w:cs="Arial"/>
          <w:color w:val="000000"/>
          <w:lang w:eastAsia="en-US"/>
        </w:rPr>
        <w:t xml:space="preserve">ieruchomości </w:t>
      </w:r>
      <w:r w:rsidRPr="00B77C75">
        <w:rPr>
          <w:rFonts w:ascii="Arial" w:eastAsia="Calibri" w:hAnsi="Arial" w:cs="Arial"/>
          <w:lang w:eastAsia="en-US"/>
        </w:rPr>
        <w:t>obiektu</w:t>
      </w:r>
      <w:r w:rsidRPr="00B77C75">
        <w:rPr>
          <w:rFonts w:ascii="Arial" w:eastAsia="Calibri" w:hAnsi="Arial" w:cs="Arial"/>
          <w:lang w:eastAsia="en-US"/>
        </w:rPr>
        <w:br/>
        <w:t xml:space="preserve">   nieliniowego </w:t>
      </w:r>
      <w:r w:rsidRPr="00B77C75">
        <w:rPr>
          <w:rFonts w:ascii="Arial" w:eastAsia="MS Mincho" w:hAnsi="Arial" w:cs="Arial"/>
          <w:color w:val="000000"/>
          <w:lang w:eastAsia="en-US"/>
        </w:rPr>
        <w:t>[PLN/m</w:t>
      </w:r>
      <w:r w:rsidRPr="00B77C75">
        <w:rPr>
          <w:rFonts w:ascii="Arial" w:eastAsia="MS Mincho" w:hAnsi="Arial" w:cs="Arial"/>
          <w:color w:val="000000"/>
          <w:vertAlign w:val="superscript"/>
          <w:lang w:eastAsia="en-US"/>
        </w:rPr>
        <w:t>2</w:t>
      </w:r>
      <w:r w:rsidRPr="00B77C75">
        <w:rPr>
          <w:rFonts w:ascii="Arial" w:eastAsia="MS Mincho" w:hAnsi="Arial" w:cs="Arial"/>
          <w:color w:val="000000"/>
          <w:lang w:eastAsia="en-US"/>
        </w:rPr>
        <w:t>].</w:t>
      </w:r>
    </w:p>
    <w:p w14:paraId="6FB29B27" w14:textId="77777777" w:rsidR="006130D5" w:rsidRPr="00B77C75" w:rsidRDefault="00A62F4D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 xml:space="preserve">§ </w:t>
      </w:r>
      <w:r w:rsidR="00D94DDB" w:rsidRPr="00B77C75">
        <w:rPr>
          <w:rFonts w:ascii="Arial" w:hAnsi="Arial" w:cs="Arial"/>
        </w:rPr>
        <w:t>4</w:t>
      </w:r>
    </w:p>
    <w:p w14:paraId="7C9542AC" w14:textId="77777777" w:rsidR="001352A6" w:rsidRDefault="00782EF4" w:rsidP="00A6008D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B32CFA">
        <w:rPr>
          <w:rFonts w:ascii="Arial" w:hAnsi="Arial" w:cs="Arial"/>
        </w:rPr>
        <w:t xml:space="preserve">Za wszelkie szkody powstałe w nieruchomościach, w tym powodujące obniżenie ich wartości na skutek </w:t>
      </w:r>
      <w:r w:rsidR="00A62F4D" w:rsidRPr="00B32CFA">
        <w:rPr>
          <w:rFonts w:ascii="Arial" w:hAnsi="Arial" w:cs="Arial"/>
        </w:rPr>
        <w:t xml:space="preserve">zapewnienia dostępu lub </w:t>
      </w:r>
      <w:r w:rsidRPr="00B32CFA">
        <w:rPr>
          <w:rFonts w:ascii="Arial" w:hAnsi="Arial" w:cs="Arial"/>
        </w:rPr>
        <w:t xml:space="preserve">umieszczenia obiektów i urządzeń oraz wykonania </w:t>
      </w:r>
      <w:r w:rsidR="00D94DDB" w:rsidRPr="00B32CFA">
        <w:rPr>
          <w:rFonts w:ascii="Arial" w:hAnsi="Arial" w:cs="Arial"/>
        </w:rPr>
        <w:t>prac</w:t>
      </w:r>
      <w:r w:rsidRPr="00B32CFA">
        <w:rPr>
          <w:rFonts w:ascii="Arial" w:hAnsi="Arial" w:cs="Arial"/>
        </w:rPr>
        <w:t>, odpowiedzialność ponosi podmiot uprawniony i zobowiązany jest do naprawienia</w:t>
      </w:r>
      <w:r w:rsidR="0066712F" w:rsidRPr="00B32CFA">
        <w:rPr>
          <w:rFonts w:ascii="Arial" w:hAnsi="Arial" w:cs="Arial"/>
        </w:rPr>
        <w:t xml:space="preserve"> szkód</w:t>
      </w:r>
      <w:r w:rsidR="00D94DDB" w:rsidRPr="00B32CFA">
        <w:rPr>
          <w:rFonts w:ascii="Arial" w:hAnsi="Arial" w:cs="Arial"/>
        </w:rPr>
        <w:t xml:space="preserve"> w pełnej wysokości.</w:t>
      </w:r>
    </w:p>
    <w:p w14:paraId="017997AC" w14:textId="6800AA61" w:rsidR="0066712F" w:rsidRPr="001352A6" w:rsidRDefault="0066712F" w:rsidP="00A6008D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352A6">
        <w:rPr>
          <w:rFonts w:ascii="Arial" w:hAnsi="Arial" w:cs="Arial"/>
        </w:rPr>
        <w:t>Odszkodowanie z tytułu szkód, o których mowa w ust. 1 zostanie uzgodnione przez nadleśnictwo i podmiot uprawniony. W razie sporu pomiędzy stronami – odszkodowanie zostanie ustalone na podstawie operatu rzeczoznawcy majątkowego, wyznaczonego przez nadleśnictwo. Operat zostanie wykonany na koszt podmiotu uprawnionego.</w:t>
      </w:r>
    </w:p>
    <w:p w14:paraId="30BC42AE" w14:textId="77777777" w:rsidR="00D94DDB" w:rsidRPr="00B77C75" w:rsidRDefault="00D94DDB" w:rsidP="00A6008D">
      <w:pPr>
        <w:spacing w:line="360" w:lineRule="auto"/>
        <w:jc w:val="center"/>
        <w:rPr>
          <w:rFonts w:ascii="Arial" w:hAnsi="Arial" w:cs="Arial"/>
        </w:rPr>
      </w:pPr>
    </w:p>
    <w:p w14:paraId="4156D299" w14:textId="77777777" w:rsidR="00874C05" w:rsidRPr="00B77C75" w:rsidRDefault="00874C05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D94DDB" w:rsidRPr="00B77C75">
        <w:rPr>
          <w:rFonts w:ascii="Arial" w:hAnsi="Arial" w:cs="Arial"/>
        </w:rPr>
        <w:t>5</w:t>
      </w:r>
    </w:p>
    <w:p w14:paraId="57F9DF1D" w14:textId="5C61E56E" w:rsidR="00A6008D" w:rsidRPr="00B77C75" w:rsidRDefault="000311E1" w:rsidP="00514498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W przypadku wystąpienia awarii </w:t>
      </w:r>
      <w:r w:rsidR="00D94DDB" w:rsidRPr="00B77C75">
        <w:rPr>
          <w:rFonts w:ascii="Arial" w:hAnsi="Arial" w:cs="Arial"/>
        </w:rPr>
        <w:t xml:space="preserve">podmiot uprawniony lub podmiot działający na jego zlecenie </w:t>
      </w:r>
      <w:r w:rsidR="001E4EF0" w:rsidRPr="00B77C75">
        <w:rPr>
          <w:rFonts w:ascii="Arial" w:hAnsi="Arial" w:cs="Arial"/>
        </w:rPr>
        <w:t>niezwłocznie, jednak nie później niż następnego dnia, powiad</w:t>
      </w:r>
      <w:r w:rsidR="001352A6">
        <w:rPr>
          <w:rFonts w:ascii="Arial" w:hAnsi="Arial" w:cs="Arial"/>
        </w:rPr>
        <w:t>o</w:t>
      </w:r>
      <w:r w:rsidR="001E4EF0" w:rsidRPr="00B77C75">
        <w:rPr>
          <w:rFonts w:ascii="Arial" w:hAnsi="Arial" w:cs="Arial"/>
        </w:rPr>
        <w:t>mi</w:t>
      </w:r>
      <w:r w:rsidR="001352A6">
        <w:rPr>
          <w:rFonts w:ascii="Arial" w:hAnsi="Arial" w:cs="Arial"/>
        </w:rPr>
        <w:t xml:space="preserve"> </w:t>
      </w:r>
      <w:r w:rsidR="00D94DDB" w:rsidRPr="00B77C75">
        <w:rPr>
          <w:rFonts w:ascii="Arial" w:hAnsi="Arial" w:cs="Arial"/>
        </w:rPr>
        <w:t>nadleśnictwo</w:t>
      </w:r>
      <w:r w:rsidR="001E4EF0" w:rsidRPr="00B77C75">
        <w:rPr>
          <w:rFonts w:ascii="Arial" w:hAnsi="Arial" w:cs="Arial"/>
        </w:rPr>
        <w:t xml:space="preserve"> telefonicznie </w:t>
      </w:r>
      <w:r w:rsidR="00161BD2" w:rsidRPr="00B77C75">
        <w:rPr>
          <w:rFonts w:ascii="Arial" w:hAnsi="Arial" w:cs="Arial"/>
        </w:rPr>
        <w:t xml:space="preserve">lub </w:t>
      </w:r>
      <w:r w:rsidR="00D94DDB" w:rsidRPr="00B77C75">
        <w:rPr>
          <w:rFonts w:ascii="Arial" w:hAnsi="Arial" w:cs="Arial"/>
        </w:rPr>
        <w:t>za pośrednictwem poczty elektronicznej o wejściu na teren nieru</w:t>
      </w:r>
      <w:r w:rsidR="0066712F" w:rsidRPr="00B77C75">
        <w:rPr>
          <w:rFonts w:ascii="Arial" w:hAnsi="Arial" w:cs="Arial"/>
        </w:rPr>
        <w:t>chomoś</w:t>
      </w:r>
      <w:r w:rsidR="001352A6">
        <w:rPr>
          <w:rFonts w:ascii="Arial" w:hAnsi="Arial" w:cs="Arial"/>
        </w:rPr>
        <w:t>ci,</w:t>
      </w:r>
      <w:r w:rsidR="0066712F" w:rsidRPr="00B77C75">
        <w:rPr>
          <w:rFonts w:ascii="Arial" w:hAnsi="Arial" w:cs="Arial"/>
        </w:rPr>
        <w:t xml:space="preserve"> w celu </w:t>
      </w:r>
      <w:r w:rsidR="001E4EF0" w:rsidRPr="00B77C75">
        <w:rPr>
          <w:rFonts w:ascii="Arial" w:hAnsi="Arial" w:cs="Arial"/>
        </w:rPr>
        <w:t xml:space="preserve">wykonania prac </w:t>
      </w:r>
      <w:r w:rsidR="00514498" w:rsidRPr="00B77C75">
        <w:rPr>
          <w:rFonts w:ascii="Arial" w:hAnsi="Arial" w:cs="Arial"/>
        </w:rPr>
        <w:t>związanych z usuwaniem awarii</w:t>
      </w:r>
      <w:r w:rsidR="001E4EF0" w:rsidRPr="00B77C75">
        <w:rPr>
          <w:rFonts w:ascii="Arial" w:hAnsi="Arial" w:cs="Arial"/>
        </w:rPr>
        <w:t>.</w:t>
      </w:r>
    </w:p>
    <w:p w14:paraId="27F14DA7" w14:textId="77777777" w:rsidR="00514498" w:rsidRPr="00B77C75" w:rsidRDefault="00514498" w:rsidP="00514498">
      <w:pPr>
        <w:spacing w:line="360" w:lineRule="auto"/>
        <w:jc w:val="both"/>
        <w:rPr>
          <w:rFonts w:ascii="Arial" w:hAnsi="Arial" w:cs="Arial"/>
        </w:rPr>
      </w:pPr>
    </w:p>
    <w:p w14:paraId="6F3CCBA5" w14:textId="77777777" w:rsidR="00A62F4D" w:rsidRPr="00B77C75" w:rsidRDefault="00FA4DB8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66712F" w:rsidRPr="00B77C75">
        <w:rPr>
          <w:rFonts w:ascii="Arial" w:hAnsi="Arial" w:cs="Arial"/>
        </w:rPr>
        <w:t>6</w:t>
      </w:r>
    </w:p>
    <w:p w14:paraId="3A4BC83F" w14:textId="77777777" w:rsidR="00A6008D" w:rsidRPr="00B77C75" w:rsidRDefault="0066712F" w:rsidP="00A6008D">
      <w:pPr>
        <w:spacing w:line="360" w:lineRule="auto"/>
        <w:jc w:val="both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 xml:space="preserve">W przypadku sporu powstałego w związku z dostępem do nieruchomości nadleśnictwo podejmie próbę polubownego jego zakończenia. </w:t>
      </w:r>
      <w:r w:rsidR="00A62F4D" w:rsidRPr="00B77C75">
        <w:rPr>
          <w:rStyle w:val="Uwydatnienie"/>
          <w:rFonts w:ascii="Arial" w:hAnsi="Arial" w:cs="Arial"/>
          <w:i w:val="0"/>
        </w:rPr>
        <w:t xml:space="preserve">W przypadku braku </w:t>
      </w:r>
      <w:r w:rsidRPr="00B77C75">
        <w:rPr>
          <w:rStyle w:val="Uwydatnienie"/>
          <w:rFonts w:ascii="Arial" w:hAnsi="Arial" w:cs="Arial"/>
          <w:i w:val="0"/>
        </w:rPr>
        <w:t>porozumienia</w:t>
      </w:r>
      <w:r w:rsidR="00A62F4D" w:rsidRPr="00B77C75">
        <w:rPr>
          <w:rStyle w:val="Uwydatnienie"/>
          <w:rFonts w:ascii="Arial" w:hAnsi="Arial" w:cs="Arial"/>
          <w:i w:val="0"/>
        </w:rPr>
        <w:t>, spór zostanie poddany pod rozstrzygnięcie sądu powszechnego właściwego dla</w:t>
      </w:r>
      <w:r w:rsidR="00146896">
        <w:rPr>
          <w:rStyle w:val="Uwydatnienie"/>
          <w:rFonts w:ascii="Arial" w:hAnsi="Arial" w:cs="Arial"/>
          <w:i w:val="0"/>
        </w:rPr>
        <w:t xml:space="preserve"> miejsca położenia nieruchomości.</w:t>
      </w:r>
    </w:p>
    <w:p w14:paraId="084DF580" w14:textId="77777777" w:rsidR="00A6008D" w:rsidRPr="00B77C75" w:rsidRDefault="00A6008D" w:rsidP="00A6008D">
      <w:pPr>
        <w:spacing w:line="360" w:lineRule="auto"/>
        <w:jc w:val="center"/>
        <w:rPr>
          <w:rStyle w:val="Uwydatnienie"/>
          <w:rFonts w:ascii="Arial" w:hAnsi="Arial" w:cs="Arial"/>
          <w:i w:val="0"/>
        </w:rPr>
      </w:pPr>
    </w:p>
    <w:p w14:paraId="31CFF675" w14:textId="77777777" w:rsidR="0066712F" w:rsidRPr="00B77C75" w:rsidRDefault="0066712F" w:rsidP="00A6008D">
      <w:pPr>
        <w:spacing w:line="360" w:lineRule="auto"/>
        <w:jc w:val="center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>§ 7</w:t>
      </w:r>
    </w:p>
    <w:p w14:paraId="26A9E0BD" w14:textId="77777777" w:rsidR="0066712F" w:rsidRPr="00B77C75" w:rsidRDefault="0066712F" w:rsidP="00A6008D">
      <w:pPr>
        <w:spacing w:line="360" w:lineRule="auto"/>
        <w:jc w:val="both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>Załączniki do niniejszych warunków dostępu stanowią:</w:t>
      </w:r>
    </w:p>
    <w:p w14:paraId="5E1F6F33" w14:textId="77777777" w:rsidR="00A6008D" w:rsidRPr="00B77C75" w:rsidRDefault="0066712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Style w:val="Uwydatnienie"/>
          <w:rFonts w:ascii="Arial" w:hAnsi="Arial" w:cs="Arial"/>
          <w:i w:val="0"/>
        </w:rPr>
        <w:t xml:space="preserve">1) </w:t>
      </w:r>
      <w:r w:rsidR="00A6008D" w:rsidRPr="00B77C75">
        <w:rPr>
          <w:rStyle w:val="Uwydatnienie"/>
          <w:rFonts w:ascii="Arial" w:hAnsi="Arial" w:cs="Arial"/>
          <w:i w:val="0"/>
        </w:rPr>
        <w:t>projekt umowy</w:t>
      </w:r>
      <w:r w:rsidRPr="00B77C75">
        <w:rPr>
          <w:rFonts w:ascii="Arial" w:hAnsi="Arial" w:cs="Arial"/>
        </w:rPr>
        <w:t xml:space="preserve"> o dostęp, o którym mowa w</w:t>
      </w:r>
      <w:r w:rsidR="00A6008D" w:rsidRPr="00B77C75">
        <w:rPr>
          <w:rFonts w:ascii="Arial" w:hAnsi="Arial" w:cs="Arial"/>
        </w:rPr>
        <w:t xml:space="preserve"> 30 ust. 1 i 3 </w:t>
      </w:r>
      <w:r w:rsidRPr="00B77C75">
        <w:rPr>
          <w:rFonts w:ascii="Arial" w:hAnsi="Arial" w:cs="Arial"/>
        </w:rPr>
        <w:t>ustawy z dnia 7 maja 2010 r. o wspieraniu rozwoju us</w:t>
      </w:r>
      <w:r w:rsidR="00A6008D" w:rsidRPr="00B77C75">
        <w:rPr>
          <w:rFonts w:ascii="Arial" w:hAnsi="Arial" w:cs="Arial"/>
        </w:rPr>
        <w:t>ług i sieci telekomunikacyjnych</w:t>
      </w:r>
      <w:r w:rsidR="009D1943">
        <w:rPr>
          <w:rFonts w:ascii="Arial" w:hAnsi="Arial" w:cs="Arial"/>
        </w:rPr>
        <w:t xml:space="preserve"> (Załącznik nr 1)</w:t>
      </w:r>
      <w:r w:rsidR="00A6008D" w:rsidRPr="00B77C75">
        <w:rPr>
          <w:rFonts w:ascii="Arial" w:hAnsi="Arial" w:cs="Arial"/>
        </w:rPr>
        <w:t>;</w:t>
      </w:r>
    </w:p>
    <w:p w14:paraId="76F9EEBC" w14:textId="77777777" w:rsidR="00A6008D" w:rsidRPr="00B77C75" w:rsidRDefault="00A6008D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2)</w:t>
      </w:r>
      <w:r w:rsidR="0066712F" w:rsidRPr="00B77C75">
        <w:rPr>
          <w:rFonts w:ascii="Arial" w:hAnsi="Arial" w:cs="Arial"/>
        </w:rPr>
        <w:t xml:space="preserve"> projekt umowy o umieszczenie na nieru</w:t>
      </w:r>
      <w:r w:rsidR="00D92D0B" w:rsidRPr="00B77C75">
        <w:rPr>
          <w:rFonts w:ascii="Arial" w:hAnsi="Arial" w:cs="Arial"/>
        </w:rPr>
        <w:t>chomości obiektów i urządzeń</w:t>
      </w:r>
      <w:r w:rsidR="00F00458">
        <w:rPr>
          <w:rFonts w:ascii="Arial" w:hAnsi="Arial" w:cs="Arial"/>
        </w:rPr>
        <w:t xml:space="preserve"> infrastruktury telekomunikacyjnej</w:t>
      </w:r>
      <w:r w:rsidR="00D92D0B" w:rsidRPr="00B77C75">
        <w:rPr>
          <w:rFonts w:ascii="Arial" w:hAnsi="Arial" w:cs="Arial"/>
        </w:rPr>
        <w:t>, o </w:t>
      </w:r>
      <w:r w:rsidR="0066712F" w:rsidRPr="00B77C75">
        <w:rPr>
          <w:rFonts w:ascii="Arial" w:hAnsi="Arial" w:cs="Arial"/>
        </w:rPr>
        <w:t>który</w:t>
      </w:r>
      <w:r w:rsidR="00514498" w:rsidRPr="00B77C75">
        <w:rPr>
          <w:rFonts w:ascii="Arial" w:hAnsi="Arial" w:cs="Arial"/>
        </w:rPr>
        <w:t>ch</w:t>
      </w:r>
      <w:r w:rsidR="0066712F" w:rsidRPr="00B77C75">
        <w:rPr>
          <w:rFonts w:ascii="Arial" w:hAnsi="Arial" w:cs="Arial"/>
        </w:rPr>
        <w:t xml:space="preserve"> mowa w</w:t>
      </w:r>
      <w:r w:rsidR="00F00458">
        <w:rPr>
          <w:rFonts w:ascii="Arial" w:hAnsi="Arial" w:cs="Arial"/>
        </w:rPr>
        <w:t xml:space="preserve"> art. 33 ust. 1 ustawy z </w:t>
      </w:r>
      <w:r w:rsidRPr="00B77C75">
        <w:rPr>
          <w:rFonts w:ascii="Arial" w:hAnsi="Arial" w:cs="Arial"/>
        </w:rPr>
        <w:t>dnia 7 maja 2010 r. o wspieraniu rozwoju usług i sieci telekomunikacyjnych</w:t>
      </w:r>
      <w:r w:rsidR="009D1943">
        <w:rPr>
          <w:rFonts w:ascii="Arial" w:hAnsi="Arial" w:cs="Arial"/>
        </w:rPr>
        <w:t xml:space="preserve"> (Załącznik nr 2)</w:t>
      </w:r>
      <w:r w:rsidRPr="00B77C75">
        <w:rPr>
          <w:rFonts w:ascii="Arial" w:hAnsi="Arial" w:cs="Arial"/>
        </w:rPr>
        <w:t>.</w:t>
      </w:r>
    </w:p>
    <w:p w14:paraId="40142CB4" w14:textId="77777777" w:rsidR="00C202DE" w:rsidRDefault="00C202DE" w:rsidP="00A6008D">
      <w:pPr>
        <w:spacing w:line="360" w:lineRule="auto"/>
        <w:jc w:val="both"/>
        <w:rPr>
          <w:rFonts w:ascii="Arial" w:hAnsi="Arial" w:cs="Arial"/>
        </w:rPr>
      </w:pPr>
    </w:p>
    <w:p w14:paraId="6BD9EDA3" w14:textId="77777777" w:rsidR="007F2E86" w:rsidRDefault="007F2E86" w:rsidP="00A6008D">
      <w:pPr>
        <w:spacing w:line="360" w:lineRule="auto"/>
        <w:jc w:val="both"/>
        <w:rPr>
          <w:rFonts w:ascii="Arial" w:hAnsi="Arial" w:cs="Arial"/>
        </w:rPr>
      </w:pPr>
    </w:p>
    <w:p w14:paraId="16807AF9" w14:textId="743F00E7" w:rsidR="00782EF4" w:rsidRPr="00B77C75" w:rsidRDefault="00782EF4" w:rsidP="00A6008D">
      <w:pPr>
        <w:spacing w:line="360" w:lineRule="auto"/>
        <w:jc w:val="both"/>
        <w:rPr>
          <w:rFonts w:ascii="Arial" w:hAnsi="Arial" w:cs="Arial"/>
        </w:rPr>
      </w:pPr>
    </w:p>
    <w:sectPr w:rsidR="00782EF4" w:rsidRPr="00B77C75" w:rsidSect="00E76360">
      <w:footerReference w:type="default" r:id="rId8"/>
      <w:pgSz w:w="11900" w:h="16840"/>
      <w:pgMar w:top="993" w:right="1417" w:bottom="1417" w:left="1417" w:header="708" w:footer="708" w:gutter="0"/>
      <w:cols w:space="708" w:equalWidth="0">
        <w:col w:w="9283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E04A" w14:textId="77777777" w:rsidR="00516CB4" w:rsidRDefault="00516CB4" w:rsidP="00A6008D">
      <w:r>
        <w:separator/>
      </w:r>
    </w:p>
  </w:endnote>
  <w:endnote w:type="continuationSeparator" w:id="0">
    <w:p w14:paraId="77DBF953" w14:textId="77777777" w:rsidR="00516CB4" w:rsidRDefault="00516CB4" w:rsidP="00A6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272594"/>
      <w:docPartObj>
        <w:docPartGallery w:val="Page Numbers (Bottom of Page)"/>
        <w:docPartUnique/>
      </w:docPartObj>
    </w:sdtPr>
    <w:sdtEndPr/>
    <w:sdtContent>
      <w:p w14:paraId="3F922718" w14:textId="77777777" w:rsidR="00F00458" w:rsidRDefault="00E63324" w:rsidP="00A6008D">
        <w:pPr>
          <w:pStyle w:val="Stopka"/>
          <w:jc w:val="center"/>
        </w:pPr>
        <w:r w:rsidRPr="00A6008D">
          <w:rPr>
            <w:rFonts w:ascii="Arial" w:hAnsi="Arial" w:cs="Arial"/>
            <w:sz w:val="20"/>
            <w:szCs w:val="20"/>
          </w:rPr>
          <w:fldChar w:fldCharType="begin"/>
        </w:r>
        <w:r w:rsidR="00F00458" w:rsidRPr="00A6008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A6008D">
          <w:rPr>
            <w:rFonts w:ascii="Arial" w:hAnsi="Arial" w:cs="Arial"/>
            <w:sz w:val="20"/>
            <w:szCs w:val="20"/>
          </w:rPr>
          <w:fldChar w:fldCharType="separate"/>
        </w:r>
        <w:r w:rsidR="00AD3F0A">
          <w:rPr>
            <w:rFonts w:ascii="Arial" w:hAnsi="Arial" w:cs="Arial"/>
            <w:noProof/>
            <w:sz w:val="20"/>
            <w:szCs w:val="20"/>
          </w:rPr>
          <w:t>6</w:t>
        </w:r>
        <w:r w:rsidRPr="00A6008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4F29876" w14:textId="77777777" w:rsidR="00F00458" w:rsidRDefault="00F004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3E97" w14:textId="77777777" w:rsidR="00516CB4" w:rsidRDefault="00516CB4" w:rsidP="00A6008D">
      <w:r>
        <w:separator/>
      </w:r>
    </w:p>
  </w:footnote>
  <w:footnote w:type="continuationSeparator" w:id="0">
    <w:p w14:paraId="737C50E3" w14:textId="77777777" w:rsidR="00516CB4" w:rsidRDefault="00516CB4" w:rsidP="00A6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47782ACC"/>
    <w:lvl w:ilvl="0">
      <w:start w:val="1"/>
      <w:numFmt w:val="decimal"/>
      <w:lvlText w:val="%1."/>
      <w:lvlJc w:val="left"/>
      <w:pPr>
        <w:ind w:left="1156" w:hanging="685"/>
      </w:pPr>
      <w:rPr>
        <w:rFonts w:ascii="Arial" w:eastAsia="Times New Roman" w:hAnsi="Arial" w:cs="Arial"/>
        <w:b w:val="0"/>
        <w:bCs w:val="0"/>
        <w:color w:val="0A0A0A"/>
        <w:spacing w:val="-13"/>
        <w:w w:val="107"/>
        <w:sz w:val="18"/>
        <w:szCs w:val="18"/>
      </w:rPr>
    </w:lvl>
    <w:lvl w:ilvl="1">
      <w:numFmt w:val="bullet"/>
      <w:lvlText w:val="•"/>
      <w:lvlJc w:val="left"/>
      <w:pPr>
        <w:ind w:left="2104" w:hanging="685"/>
      </w:pPr>
    </w:lvl>
    <w:lvl w:ilvl="2">
      <w:numFmt w:val="bullet"/>
      <w:lvlText w:val="•"/>
      <w:lvlJc w:val="left"/>
      <w:pPr>
        <w:ind w:left="3052" w:hanging="685"/>
      </w:pPr>
    </w:lvl>
    <w:lvl w:ilvl="3">
      <w:numFmt w:val="bullet"/>
      <w:lvlText w:val="•"/>
      <w:lvlJc w:val="left"/>
      <w:pPr>
        <w:ind w:left="4001" w:hanging="685"/>
      </w:pPr>
    </w:lvl>
    <w:lvl w:ilvl="4">
      <w:numFmt w:val="bullet"/>
      <w:lvlText w:val="•"/>
      <w:lvlJc w:val="left"/>
      <w:pPr>
        <w:ind w:left="4949" w:hanging="685"/>
      </w:pPr>
    </w:lvl>
    <w:lvl w:ilvl="5">
      <w:numFmt w:val="bullet"/>
      <w:lvlText w:val="•"/>
      <w:lvlJc w:val="left"/>
      <w:pPr>
        <w:ind w:left="5898" w:hanging="685"/>
      </w:pPr>
    </w:lvl>
    <w:lvl w:ilvl="6">
      <w:numFmt w:val="bullet"/>
      <w:lvlText w:val="•"/>
      <w:lvlJc w:val="left"/>
      <w:pPr>
        <w:ind w:left="6846" w:hanging="685"/>
      </w:pPr>
    </w:lvl>
    <w:lvl w:ilvl="7">
      <w:numFmt w:val="bullet"/>
      <w:lvlText w:val="•"/>
      <w:lvlJc w:val="left"/>
      <w:pPr>
        <w:ind w:left="7794" w:hanging="685"/>
      </w:pPr>
    </w:lvl>
    <w:lvl w:ilvl="8">
      <w:numFmt w:val="bullet"/>
      <w:lvlText w:val="•"/>
      <w:lvlJc w:val="left"/>
      <w:pPr>
        <w:ind w:left="8743" w:hanging="685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210" w:hanging="735"/>
      </w:pPr>
      <w:rPr>
        <w:rFonts w:ascii="Arial" w:hAnsi="Arial" w:cs="Arial"/>
        <w:b w:val="0"/>
        <w:bCs w:val="0"/>
        <w:color w:val="232323"/>
        <w:w w:val="103"/>
        <w:sz w:val="18"/>
        <w:szCs w:val="18"/>
      </w:rPr>
    </w:lvl>
    <w:lvl w:ilvl="1">
      <w:numFmt w:val="bullet"/>
      <w:lvlText w:val="•"/>
      <w:lvlJc w:val="left"/>
      <w:pPr>
        <w:ind w:left="2151" w:hanging="735"/>
      </w:pPr>
    </w:lvl>
    <w:lvl w:ilvl="2">
      <w:numFmt w:val="bullet"/>
      <w:lvlText w:val="•"/>
      <w:lvlJc w:val="left"/>
      <w:pPr>
        <w:ind w:left="3092" w:hanging="735"/>
      </w:pPr>
    </w:lvl>
    <w:lvl w:ilvl="3">
      <w:numFmt w:val="bullet"/>
      <w:lvlText w:val="•"/>
      <w:lvlJc w:val="left"/>
      <w:pPr>
        <w:ind w:left="4033" w:hanging="735"/>
      </w:pPr>
    </w:lvl>
    <w:lvl w:ilvl="4">
      <w:numFmt w:val="bullet"/>
      <w:lvlText w:val="•"/>
      <w:lvlJc w:val="left"/>
      <w:pPr>
        <w:ind w:left="4974" w:hanging="735"/>
      </w:pPr>
    </w:lvl>
    <w:lvl w:ilvl="5">
      <w:numFmt w:val="bullet"/>
      <w:lvlText w:val="•"/>
      <w:lvlJc w:val="left"/>
      <w:pPr>
        <w:ind w:left="5915" w:hanging="735"/>
      </w:pPr>
    </w:lvl>
    <w:lvl w:ilvl="6">
      <w:numFmt w:val="bullet"/>
      <w:lvlText w:val="•"/>
      <w:lvlJc w:val="left"/>
      <w:pPr>
        <w:ind w:left="6856" w:hanging="735"/>
      </w:pPr>
    </w:lvl>
    <w:lvl w:ilvl="7">
      <w:numFmt w:val="bullet"/>
      <w:lvlText w:val="•"/>
      <w:lvlJc w:val="left"/>
      <w:pPr>
        <w:ind w:left="7797" w:hanging="735"/>
      </w:pPr>
    </w:lvl>
    <w:lvl w:ilvl="8">
      <w:numFmt w:val="bullet"/>
      <w:lvlText w:val="•"/>
      <w:lvlJc w:val="left"/>
      <w:pPr>
        <w:ind w:left="8738" w:hanging="735"/>
      </w:pPr>
    </w:lvl>
  </w:abstractNum>
  <w:abstractNum w:abstractNumId="2" w15:restartNumberingAfterBreak="0">
    <w:nsid w:val="02E36DCE"/>
    <w:multiLevelType w:val="hybridMultilevel"/>
    <w:tmpl w:val="355C81C6"/>
    <w:lvl w:ilvl="0" w:tplc="E7822DE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EF1384"/>
    <w:multiLevelType w:val="hybridMultilevel"/>
    <w:tmpl w:val="92A2EB3C"/>
    <w:lvl w:ilvl="0" w:tplc="888A7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42478D"/>
    <w:multiLevelType w:val="hybridMultilevel"/>
    <w:tmpl w:val="4B0A13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8458AF"/>
    <w:multiLevelType w:val="hybridMultilevel"/>
    <w:tmpl w:val="94806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62F5C"/>
    <w:multiLevelType w:val="hybridMultilevel"/>
    <w:tmpl w:val="B18E0A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CF57A1"/>
    <w:multiLevelType w:val="hybridMultilevel"/>
    <w:tmpl w:val="0050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6314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70B1"/>
    <w:multiLevelType w:val="hybridMultilevel"/>
    <w:tmpl w:val="0BECC706"/>
    <w:lvl w:ilvl="0" w:tplc="B03EE64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9759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C938BD"/>
    <w:multiLevelType w:val="hybridMultilevel"/>
    <w:tmpl w:val="141AB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324E5"/>
    <w:multiLevelType w:val="hybridMultilevel"/>
    <w:tmpl w:val="1EF0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05A0A"/>
    <w:multiLevelType w:val="hybridMultilevel"/>
    <w:tmpl w:val="FC806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97631"/>
    <w:multiLevelType w:val="hybridMultilevel"/>
    <w:tmpl w:val="1112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B3FC0"/>
    <w:multiLevelType w:val="hybridMultilevel"/>
    <w:tmpl w:val="4AE0C4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2766807"/>
    <w:multiLevelType w:val="hybridMultilevel"/>
    <w:tmpl w:val="37E00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B4947"/>
    <w:multiLevelType w:val="hybridMultilevel"/>
    <w:tmpl w:val="C466F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5"/>
  </w:num>
  <w:num w:numId="5">
    <w:abstractNumId w:val="7"/>
  </w:num>
  <w:num w:numId="6">
    <w:abstractNumId w:val="13"/>
  </w:num>
  <w:num w:numId="7">
    <w:abstractNumId w:val="12"/>
  </w:num>
  <w:num w:numId="8">
    <w:abstractNumId w:val="14"/>
  </w:num>
  <w:num w:numId="9">
    <w:abstractNumId w:val="11"/>
  </w:num>
  <w:num w:numId="10">
    <w:abstractNumId w:val="8"/>
  </w:num>
  <w:num w:numId="11">
    <w:abstractNumId w:val="2"/>
  </w:num>
  <w:num w:numId="12">
    <w:abstractNumId w:val="9"/>
  </w:num>
  <w:num w:numId="13">
    <w:abstractNumId w:val="10"/>
  </w:num>
  <w:num w:numId="14">
    <w:abstractNumId w:val="5"/>
  </w:num>
  <w:num w:numId="15">
    <w:abstractNumId w:val="3"/>
  </w:num>
  <w:num w:numId="16">
    <w:abstractNumId w:val="4"/>
  </w:num>
  <w:num w:numId="17">
    <w:abstractNumId w:val="16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Meisner">
    <w15:presenceInfo w15:providerId="Windows Live" w15:userId="f6f414930fbecf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F4"/>
    <w:rsid w:val="00014130"/>
    <w:rsid w:val="000311E1"/>
    <w:rsid w:val="000A1D8D"/>
    <w:rsid w:val="000A393E"/>
    <w:rsid w:val="001177DF"/>
    <w:rsid w:val="001352A6"/>
    <w:rsid w:val="00146896"/>
    <w:rsid w:val="00161BD2"/>
    <w:rsid w:val="001A08EB"/>
    <w:rsid w:val="001C41C8"/>
    <w:rsid w:val="001E1D4D"/>
    <w:rsid w:val="001E4EF0"/>
    <w:rsid w:val="001E6C4A"/>
    <w:rsid w:val="001F72EB"/>
    <w:rsid w:val="0020197E"/>
    <w:rsid w:val="002115C9"/>
    <w:rsid w:val="00246BF8"/>
    <w:rsid w:val="002673E4"/>
    <w:rsid w:val="002719BF"/>
    <w:rsid w:val="00274E86"/>
    <w:rsid w:val="002D2E3E"/>
    <w:rsid w:val="00303C8E"/>
    <w:rsid w:val="003049BE"/>
    <w:rsid w:val="003151A2"/>
    <w:rsid w:val="00345C11"/>
    <w:rsid w:val="00353F2F"/>
    <w:rsid w:val="00361DFA"/>
    <w:rsid w:val="003807A8"/>
    <w:rsid w:val="003B448C"/>
    <w:rsid w:val="003F0E63"/>
    <w:rsid w:val="003F6173"/>
    <w:rsid w:val="004324ED"/>
    <w:rsid w:val="004A464C"/>
    <w:rsid w:val="004C68D0"/>
    <w:rsid w:val="00514498"/>
    <w:rsid w:val="00516CB4"/>
    <w:rsid w:val="00543944"/>
    <w:rsid w:val="00582272"/>
    <w:rsid w:val="005C7190"/>
    <w:rsid w:val="006130D5"/>
    <w:rsid w:val="00624CE1"/>
    <w:rsid w:val="0066712F"/>
    <w:rsid w:val="006867A9"/>
    <w:rsid w:val="006B1677"/>
    <w:rsid w:val="006E0214"/>
    <w:rsid w:val="006E7F4E"/>
    <w:rsid w:val="007078BF"/>
    <w:rsid w:val="00710309"/>
    <w:rsid w:val="00722D11"/>
    <w:rsid w:val="00726C80"/>
    <w:rsid w:val="00735052"/>
    <w:rsid w:val="00780063"/>
    <w:rsid w:val="00782EF4"/>
    <w:rsid w:val="007F2E86"/>
    <w:rsid w:val="0082491D"/>
    <w:rsid w:val="00840BCB"/>
    <w:rsid w:val="008429DD"/>
    <w:rsid w:val="008562D7"/>
    <w:rsid w:val="00862542"/>
    <w:rsid w:val="00874C05"/>
    <w:rsid w:val="00880EE4"/>
    <w:rsid w:val="008A759B"/>
    <w:rsid w:val="008F23A8"/>
    <w:rsid w:val="008F52A7"/>
    <w:rsid w:val="009105CC"/>
    <w:rsid w:val="00912817"/>
    <w:rsid w:val="00913861"/>
    <w:rsid w:val="00925DFD"/>
    <w:rsid w:val="00973581"/>
    <w:rsid w:val="00982386"/>
    <w:rsid w:val="009C6FD1"/>
    <w:rsid w:val="009D1943"/>
    <w:rsid w:val="00A01CAC"/>
    <w:rsid w:val="00A1687F"/>
    <w:rsid w:val="00A230AC"/>
    <w:rsid w:val="00A5452F"/>
    <w:rsid w:val="00A6008D"/>
    <w:rsid w:val="00A62F4D"/>
    <w:rsid w:val="00AD3F0A"/>
    <w:rsid w:val="00B1485F"/>
    <w:rsid w:val="00B32CFA"/>
    <w:rsid w:val="00B77C75"/>
    <w:rsid w:val="00B97673"/>
    <w:rsid w:val="00BB5C02"/>
    <w:rsid w:val="00C202DE"/>
    <w:rsid w:val="00C3043F"/>
    <w:rsid w:val="00C51983"/>
    <w:rsid w:val="00C62568"/>
    <w:rsid w:val="00C97221"/>
    <w:rsid w:val="00CA54C6"/>
    <w:rsid w:val="00CB0730"/>
    <w:rsid w:val="00CB2302"/>
    <w:rsid w:val="00CF2A4F"/>
    <w:rsid w:val="00D13F94"/>
    <w:rsid w:val="00D26790"/>
    <w:rsid w:val="00D4492D"/>
    <w:rsid w:val="00D60019"/>
    <w:rsid w:val="00D86864"/>
    <w:rsid w:val="00D92D0B"/>
    <w:rsid w:val="00D94DDB"/>
    <w:rsid w:val="00D97446"/>
    <w:rsid w:val="00DE1BE6"/>
    <w:rsid w:val="00E2320D"/>
    <w:rsid w:val="00E30B14"/>
    <w:rsid w:val="00E56DE0"/>
    <w:rsid w:val="00E6306D"/>
    <w:rsid w:val="00E63324"/>
    <w:rsid w:val="00E76360"/>
    <w:rsid w:val="00E97BCA"/>
    <w:rsid w:val="00EB6981"/>
    <w:rsid w:val="00EE3AB0"/>
    <w:rsid w:val="00F00458"/>
    <w:rsid w:val="00F05A83"/>
    <w:rsid w:val="00F20384"/>
    <w:rsid w:val="00FA4DB8"/>
    <w:rsid w:val="00FD1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2445A"/>
  <w15:docId w15:val="{CFFBC3D2-9D82-493B-BFF6-F353A529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F0045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eastAsia="MS Mincho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847"/>
    </w:pPr>
    <w:rPr>
      <w:rFonts w:ascii="Arial" w:hAnsi="Arial" w:cs="Arial"/>
      <w:sz w:val="18"/>
      <w:szCs w:val="1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Uwydatnienie">
    <w:name w:val="Emphasis"/>
    <w:uiPriority w:val="20"/>
    <w:qFormat/>
    <w:rsid w:val="00A62F4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D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DB8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2719BF"/>
  </w:style>
  <w:style w:type="character" w:customStyle="1" w:styleId="fn-ref">
    <w:name w:val="fn-ref"/>
    <w:basedOn w:val="Domylnaczcionkaakapitu"/>
    <w:rsid w:val="002719BF"/>
  </w:style>
  <w:style w:type="character" w:customStyle="1" w:styleId="alb-s">
    <w:name w:val="a_lb-s"/>
    <w:basedOn w:val="Domylnaczcionkaakapitu"/>
    <w:rsid w:val="002719BF"/>
  </w:style>
  <w:style w:type="character" w:styleId="Hipercze">
    <w:name w:val="Hyperlink"/>
    <w:basedOn w:val="Domylnaczcionkaakapitu"/>
    <w:uiPriority w:val="99"/>
    <w:semiHidden/>
    <w:unhideWhenUsed/>
    <w:rsid w:val="002719B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60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008D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0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08D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458"/>
    <w:rPr>
      <w:rFonts w:ascii="Times New Roman" w:eastAsia="MS Mincho" w:hAnsi="Times New Roman"/>
      <w:b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A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AB0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AB0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3B44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F8F8E-AE1C-47E2-AFE8-F7C0B157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1740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Ramowe warunki</vt:lpstr>
    </vt:vector>
  </TitlesOfParts>
  <Company>RDLP w Szczecinie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Ramowe warunki</dc:title>
  <dc:creator>ewelina.kawa</dc:creator>
  <cp:lastModifiedBy>Beata Wojtkiewicz - Nadleśnictwo Goleniów</cp:lastModifiedBy>
  <cp:revision>8</cp:revision>
  <cp:lastPrinted>2019-12-19T14:58:00Z</cp:lastPrinted>
  <dcterms:created xsi:type="dcterms:W3CDTF">2025-10-08T08:18:00Z</dcterms:created>
  <dcterms:modified xsi:type="dcterms:W3CDTF">2025-10-08T12:25:00Z</dcterms:modified>
</cp:coreProperties>
</file>